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Theme="minorHAnsi" w:hAnsi="Times New Roman"/>
          <w:lang w:eastAsia="en-US"/>
        </w:rPr>
        <w:id w:val="984974702"/>
        <w:docPartObj>
          <w:docPartGallery w:val="Cover Pages"/>
          <w:docPartUnique/>
        </w:docPartObj>
      </w:sdtPr>
      <w:sdtEndPr/>
      <w:sdtContent>
        <w:p w:rsidR="004B3D52" w:rsidRDefault="00A7691D">
          <w:pPr>
            <w:pStyle w:val="a7"/>
          </w:pPr>
          <w:r>
            <w:rPr>
              <w:noProof/>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89200" cy="10157460"/>
                    <wp:effectExtent l="0" t="0" r="0" b="0"/>
                    <wp:wrapNone/>
                    <wp:docPr id="3" name="Ομάδα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9200" cy="10157460"/>
                              <a:chOff x="0" y="0"/>
                              <a:chExt cx="2194560" cy="9125712"/>
                            </a:xfrm>
                          </wpg:grpSpPr>
                          <wps:wsp>
                            <wps:cNvPr id="4" name="Ορθογώνιο 4"/>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Πεντάγωνο 5"/>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388314909"/>
                                    <w:dataBinding w:prefixMappings="xmlns:ns0='http://schemas.microsoft.com/office/2006/coverPageProps' " w:xpath="/ns0:CoverPageProperties[1]/ns0:PublishDate[1]" w:storeItemID="{55AF091B-3C7A-41E3-B477-F2FDAA23CFDA}"/>
                                    <w:date w:fullDate="2018-03-26T00:00:00Z">
                                      <w:dateFormat w:val="d/M/yyyy"/>
                                      <w:lid w:val="el-GR"/>
                                      <w:storeMappedDataAs w:val="dateTime"/>
                                      <w:calendar w:val="gregorian"/>
                                    </w:date>
                                  </w:sdtPr>
                                  <w:sdtEndPr/>
                                  <w:sdtContent>
                                    <w:p w:rsidR="0034793F" w:rsidRDefault="0034793F">
                                      <w:pPr>
                                        <w:pStyle w:val="a7"/>
                                        <w:jc w:val="right"/>
                                        <w:rPr>
                                          <w:color w:val="FFFFFF" w:themeColor="background1"/>
                                          <w:sz w:val="28"/>
                                          <w:szCs w:val="28"/>
                                        </w:rPr>
                                      </w:pPr>
                                      <w:r>
                                        <w:rPr>
                                          <w:color w:val="FFFFFF" w:themeColor="background1"/>
                                          <w:sz w:val="28"/>
                                          <w:szCs w:val="28"/>
                                        </w:rPr>
                                        <w:t>26/</w:t>
                                      </w:r>
                                      <w:r>
                                        <w:rPr>
                                          <w:color w:val="FFFFFF" w:themeColor="background1"/>
                                          <w:sz w:val="28"/>
                                          <w:szCs w:val="28"/>
                                          <w:lang w:val="en-US"/>
                                        </w:rPr>
                                        <w:t>3</w:t>
                                      </w:r>
                                      <w:r>
                                        <w:rPr>
                                          <w:color w:val="FFFFFF" w:themeColor="background1"/>
                                          <w:sz w:val="28"/>
                                          <w:szCs w:val="28"/>
                                        </w:rPr>
                                        <w:t>/2018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6" name="Ομάδα 6"/>
                            <wpg:cNvGrpSpPr/>
                            <wpg:grpSpPr>
                              <a:xfrm>
                                <a:off x="76200" y="4210050"/>
                                <a:ext cx="2057400" cy="4910328"/>
                                <a:chOff x="80645" y="4211812"/>
                                <a:chExt cx="1306273" cy="3121026"/>
                              </a:xfrm>
                            </wpg:grpSpPr>
                            <wpg:grpSp>
                              <wpg:cNvPr id="7" name="Ομάδα 7"/>
                              <wpg:cNvGrpSpPr>
                                <a:grpSpLocks noChangeAspect="1"/>
                              </wpg:cNvGrpSpPr>
                              <wpg:grpSpPr>
                                <a:xfrm>
                                  <a:off x="141062" y="4211812"/>
                                  <a:ext cx="1047750" cy="3121026"/>
                                  <a:chOff x="141062" y="4211812"/>
                                  <a:chExt cx="1047750" cy="3121026"/>
                                </a:xfrm>
                              </wpg:grpSpPr>
                              <wps:wsp>
                                <wps:cNvPr id="8" name="Ελεύθερη σχεδίαση 8"/>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9" name="Ελεύθερη σχεδίαση 9"/>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Ελεύθερη σχεδίαση 10"/>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Ελεύθερη σχεδίαση 11"/>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12"/>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13"/>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14"/>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15"/>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16"/>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17"/>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18"/>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19"/>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0" name="Ομάδα 20"/>
                              <wpg:cNvGrpSpPr>
                                <a:grpSpLocks noChangeAspect="1"/>
                              </wpg:cNvGrpSpPr>
                              <wpg:grpSpPr>
                                <a:xfrm>
                                  <a:off x="80645" y="4826972"/>
                                  <a:ext cx="1306273" cy="2505863"/>
                                  <a:chOff x="80645" y="4649964"/>
                                  <a:chExt cx="874712" cy="1677988"/>
                                </a:xfrm>
                              </wpg:grpSpPr>
                              <wps:wsp>
                                <wps:cNvPr id="21" name="Ελεύθερη σχεδίαση 21"/>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2"/>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3"/>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4"/>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5"/>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6"/>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7"/>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8"/>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29"/>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0"/>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31"/>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3" o:spid="_x0000_s1026" style="position:absolute;margin-left:0;margin-top:0;width:196pt;height:799.8pt;z-index:-251656192;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">
                    <v:rect id="Ορθογώνιο 4"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3fsxQAAANoAAAAPAAAAZHJzL2Rvd25yZXYueG1sRI9Ba8JA&#10;FITvBf/D8oTe6kYp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CwT3fs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5"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DajxAAAANoAAAAPAAAAZHJzL2Rvd25yZXYueG1sRI/dasJA&#10;FITvhb7DcgTv6iaK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E24NqPEAAAA2gAAAA8A&#10;AAAAAAAAAAAAAAAABwIAAGRycy9kb3ducmV2LnhtbFBLBQYAAAAAAwADALcAAAD4AgAAAAA=&#10;" adj="18883" fillcolor="#4472c4 [3204]" stroked="f" strokeweight="1pt">
                      <v:textbox inset=",0,14.4pt,0">
                        <w:txbxContent>
                          <w:sdt>
                            <w:sdtPr>
                              <w:rPr>
                                <w:color w:val="FFFFFF" w:themeColor="background1"/>
                                <w:sz w:val="28"/>
                                <w:szCs w:val="28"/>
                              </w:rPr>
                              <w:alias w:val="Ημερομηνία"/>
                              <w:tag w:val=""/>
                              <w:id w:val="388314909"/>
                              <w:dataBinding w:prefixMappings="xmlns:ns0='http://schemas.microsoft.com/office/2006/coverPageProps' " w:xpath="/ns0:CoverPageProperties[1]/ns0:PublishDate[1]" w:storeItemID="{55AF091B-3C7A-41E3-B477-F2FDAA23CFDA}"/>
                              <w:date w:fullDate="2018-03-26T00:00:00Z">
                                <w:dateFormat w:val="d/M/yyyy"/>
                                <w:lid w:val="el-GR"/>
                                <w:storeMappedDataAs w:val="dateTime"/>
                                <w:calendar w:val="gregorian"/>
                              </w:date>
                            </w:sdtPr>
                            <w:sdtEndPr/>
                            <w:sdtContent>
                              <w:p w:rsidR="0034793F" w:rsidRDefault="0034793F">
                                <w:pPr>
                                  <w:pStyle w:val="a7"/>
                                  <w:jc w:val="right"/>
                                  <w:rPr>
                                    <w:color w:val="FFFFFF" w:themeColor="background1"/>
                                    <w:sz w:val="28"/>
                                    <w:szCs w:val="28"/>
                                  </w:rPr>
                                </w:pPr>
                                <w:r>
                                  <w:rPr>
                                    <w:color w:val="FFFFFF" w:themeColor="background1"/>
                                    <w:sz w:val="28"/>
                                    <w:szCs w:val="28"/>
                                  </w:rPr>
                                  <w:t>26/</w:t>
                                </w:r>
                                <w:r>
                                  <w:rPr>
                                    <w:color w:val="FFFFFF" w:themeColor="background1"/>
                                    <w:sz w:val="28"/>
                                    <w:szCs w:val="28"/>
                                    <w:lang w:val="en-US"/>
                                  </w:rPr>
                                  <w:t>3</w:t>
                                </w:r>
                                <w:r>
                                  <w:rPr>
                                    <w:color w:val="FFFFFF" w:themeColor="background1"/>
                                    <w:sz w:val="28"/>
                                    <w:szCs w:val="28"/>
                                  </w:rPr>
                                  <w:t>/2018</w:t>
                                </w:r>
                              </w:p>
                            </w:sdtContent>
                          </w:sdt>
                        </w:txbxContent>
                      </v:textbox>
                    </v:shape>
                    <v:group id="Ομάδα 6"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Ομάδα 7"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Ελεύθερη σχεδίαση 8"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9"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10"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11"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12"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13"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Ελεύθερη σχεδίαση 14"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qLcwAAAANsAAAAPAAAAZHJzL2Rvd25yZXYueG1sRE/dasIw&#10;FL4f+A7hCN6MmU7G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ZKKi3M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Ελεύθερη σχεδίαση 15"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16"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17"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FPrwgAAANsAAAAPAAAAZHJzL2Rvd25yZXYueG1sRE9La8JA&#10;EL4L/odlhN50UxEr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4WFPrwgAAANsAAAAPAAAA&#10;AAAAAAAAAAAAAAcCAABkcnMvZG93bnJldi54bWxQSwUGAAAAAAMAAwC3AAAA9gIAAAAA&#10;" path="m,l31,65r-8,l,xe" fillcolor="#44546a [3215]" strokecolor="#44546a [3215]" strokeweight="0">
                          <v:path arrowok="t" o:connecttype="custom" o:connectlocs="0,0;49213,103188;36513,103188;0,0" o:connectangles="0,0,0,0"/>
                        </v:shape>
                        <v:shape id="Ελεύθερη σχεδίαση 18"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" path="m,l6,17,7,42,6,39,,23,,xe" fillcolor="#44546a [3215]" strokecolor="#44546a [3215]" strokeweight="0">
                          <v:path arrowok="t" o:connecttype="custom" o:connectlocs="0,0;9525,26988;11113,66675;9525,61913;0,36513;0,0" o:connectangles="0,0,0,0,0,0"/>
                        </v:shape>
                        <v:shape id="Ελεύθερη σχεδίαση 19"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20"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Ελεύθερη σχεδίαση 21"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22"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23"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24"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25"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26"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27"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28"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29"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" path="m,l31,66r-7,l,xe" fillcolor="#44546a [3215]" strokecolor="#44546a [3215]" strokeweight="0">
                          <v:fill opacity="13107f"/>
                          <v:stroke opacity="13107f"/>
                          <v:path arrowok="t" o:connecttype="custom" o:connectlocs="0,0;49213,104775;38100,104775;0,0" o:connectangles="0,0,0,0"/>
                        </v:shape>
                        <v:shape id="Ελεύθερη σχεδίαση 30"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31"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356870"/>
                    <wp:effectExtent l="0" t="0" r="0" b="0"/>
                    <wp:wrapNone/>
                    <wp:docPr id="32" name="Πλαίσιο κειμένου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356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793F" w:rsidRDefault="0074288E">
                                <w:pPr>
                                  <w:pStyle w:val="a7"/>
                                  <w:rPr>
                                    <w:color w:val="4472C4" w:themeColor="accent1"/>
                                    <w:sz w:val="26"/>
                                    <w:szCs w:val="26"/>
                                  </w:rPr>
                                </w:pPr>
                                <w:sdt>
                                  <w:sdtPr>
                                    <w:rPr>
                                      <w:color w:val="4472C4" w:themeColor="accent1"/>
                                      <w:sz w:val="26"/>
                                      <w:szCs w:val="26"/>
                                    </w:rPr>
                                    <w:alias w:val="Συντάκτης"/>
                                    <w:tag w:val=""/>
                                    <w:id w:val="-1259899951"/>
                                    <w:dataBinding w:prefixMappings="xmlns:ns0='http://purl.org/dc/elements/1.1/' xmlns:ns1='http://schemas.openxmlformats.org/package/2006/metadata/core-properties' " w:xpath="/ns1:coreProperties[1]/ns0:creator[1]" w:storeItemID="{6C3C8BC8-F283-45AE-878A-BAB7291924A1}"/>
                                    <w:text/>
                                  </w:sdtPr>
                                  <w:sdtEndPr/>
                                  <w:sdtContent>
                                    <w:r w:rsidR="0034793F">
                                      <w:rPr>
                                        <w:color w:val="4472C4" w:themeColor="accent1"/>
                                        <w:sz w:val="26"/>
                                        <w:szCs w:val="26"/>
                                      </w:rPr>
                                      <w:t>ΤΖΟΥΝΟΠΟΥΛΟΥ ΜΑΡΙΝΑ, 3893.</w:t>
                                    </w:r>
                                  </w:sdtContent>
                                </w:sdt>
                              </w:p>
                              <w:p w:rsidR="0034793F" w:rsidRDefault="0074288E">
                                <w:pPr>
                                  <w:pStyle w:val="a7"/>
                                  <w:rPr>
                                    <w:color w:val="595959" w:themeColor="text1" w:themeTint="A6"/>
                                    <w:sz w:val="20"/>
                                    <w:szCs w:val="20"/>
                                  </w:rPr>
                                </w:pPr>
                                <w:sdt>
                                  <w:sdtPr>
                                    <w:rPr>
                                      <w:caps/>
                                      <w:color w:val="595959" w:themeColor="text1" w:themeTint="A6"/>
                                      <w:sz w:val="20"/>
                                      <w:szCs w:val="20"/>
                                    </w:rPr>
                                    <w:alias w:val="Εταιρεία"/>
                                    <w:tag w:val=""/>
                                    <w:id w:val="2073223277"/>
                                    <w:dataBinding w:prefixMappings="xmlns:ns0='http://schemas.openxmlformats.org/officeDocument/2006/extended-properties' " w:xpath="/ns0:Properties[1]/ns0:Company[1]" w:storeItemID="{6668398D-A668-4E3E-A5EB-62B293D839F1}"/>
                                    <w:text/>
                                  </w:sdtPr>
                                  <w:sdtEndPr/>
                                  <w:sdtContent>
                                    <w:r w:rsidR="0034793F">
                                      <w:rPr>
                                        <w:caps/>
                                        <w:color w:val="595959" w:themeColor="text1" w:themeTint="A6"/>
                                        <w:sz w:val="20"/>
                                        <w:szCs w:val="20"/>
                                      </w:rPr>
                                      <w:t>ΠΑΙΔΑΓΩΓΙΚΟ, ΤΜΗΜΑ ΔΗΜΟΤΙΚΗΣ ΕΚΠΑΙΔΕΥΣΗΣ.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267.9pt;height:28.1pt;z-index:251662336;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" filled="f" stroked="f" strokeweight=".5pt">
                    <v:textbox style="mso-fit-shape-to-text:t" inset="0,0,0,0">
                      <w:txbxContent>
                        <w:p w:rsidR="0034793F" w:rsidRDefault="00032796">
                          <w:pPr>
                            <w:pStyle w:val="a7"/>
                            <w:rPr>
                              <w:color w:val="4472C4" w:themeColor="accent1"/>
                              <w:sz w:val="26"/>
                              <w:szCs w:val="26"/>
                            </w:rPr>
                          </w:pPr>
                          <w:sdt>
                            <w:sdtPr>
                              <w:rPr>
                                <w:color w:val="4472C4" w:themeColor="accent1"/>
                                <w:sz w:val="26"/>
                                <w:szCs w:val="26"/>
                              </w:rPr>
                              <w:alias w:val="Συντάκτης"/>
                              <w:tag w:val=""/>
                              <w:id w:val="-1259899951"/>
                              <w:dataBinding w:prefixMappings="xmlns:ns0='http://purl.org/dc/elements/1.1/' xmlns:ns1='http://schemas.openxmlformats.org/package/2006/metadata/core-properties' " w:xpath="/ns1:coreProperties[1]/ns0:creator[1]" w:storeItemID="{6C3C8BC8-F283-45AE-878A-BAB7291924A1}"/>
                              <w:text/>
                            </w:sdtPr>
                            <w:sdtEndPr/>
                            <w:sdtContent>
                              <w:r w:rsidR="0034793F">
                                <w:rPr>
                                  <w:color w:val="4472C4" w:themeColor="accent1"/>
                                  <w:sz w:val="26"/>
                                  <w:szCs w:val="26"/>
                                </w:rPr>
                                <w:t>ΤΖΟΥΝΟΠΟΥΛΟΥ ΜΑΡΙΝΑ, 3893.</w:t>
                              </w:r>
                            </w:sdtContent>
                          </w:sdt>
                        </w:p>
                        <w:p w:rsidR="0034793F" w:rsidRDefault="00032796">
                          <w:pPr>
                            <w:pStyle w:val="a7"/>
                            <w:rPr>
                              <w:color w:val="595959" w:themeColor="text1" w:themeTint="A6"/>
                              <w:sz w:val="20"/>
                              <w:szCs w:val="20"/>
                            </w:rPr>
                          </w:pPr>
                          <w:sdt>
                            <w:sdtPr>
                              <w:rPr>
                                <w:caps/>
                                <w:color w:val="595959" w:themeColor="text1" w:themeTint="A6"/>
                                <w:sz w:val="20"/>
                                <w:szCs w:val="20"/>
                              </w:rPr>
                              <w:alias w:val="Εταιρεία"/>
                              <w:tag w:val=""/>
                              <w:id w:val="2073223277"/>
                              <w:dataBinding w:prefixMappings="xmlns:ns0='http://schemas.openxmlformats.org/officeDocument/2006/extended-properties' " w:xpath="/ns0:Properties[1]/ns0:Company[1]" w:storeItemID="{6668398D-A668-4E3E-A5EB-62B293D839F1}"/>
                              <w:text/>
                            </w:sdtPr>
                            <w:sdtEndPr/>
                            <w:sdtContent>
                              <w:r w:rsidR="0034793F">
                                <w:rPr>
                                  <w:caps/>
                                  <w:color w:val="595959" w:themeColor="text1" w:themeTint="A6"/>
                                  <w:sz w:val="20"/>
                                  <w:szCs w:val="20"/>
                                </w:rPr>
                                <w:t>ΠΑΙΔΑΓΩΓΙΚΟ, ΤΜΗΜΑ ΔΗΜΟΤΙΚΗΣ ΕΚΠΑΙΔΕΥΣΗΣ.</w:t>
                              </w:r>
                            </w:sdtContent>
                          </w:sdt>
                        </w:p>
                      </w:txbxContent>
                    </v:textbox>
                    <w10:wrap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2369820"/>
                    <wp:effectExtent l="0" t="0" r="0" b="0"/>
                    <wp:wrapNone/>
                    <wp:docPr id="33" name="Πλαίσιο κειμένου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369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793F" w:rsidRDefault="0074288E">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97565485"/>
                                    <w:dataBinding w:prefixMappings="xmlns:ns0='http://purl.org/dc/elements/1.1/' xmlns:ns1='http://schemas.openxmlformats.org/package/2006/metadata/core-properties' " w:xpath="/ns1:coreProperties[1]/ns0:title[1]" w:storeItemID="{6C3C8BC8-F283-45AE-878A-BAB7291924A1}"/>
                                    <w:text/>
                                  </w:sdtPr>
                                  <w:sdtEndPr/>
                                  <w:sdtContent>
                                    <w:r w:rsidR="0034793F">
                                      <w:rPr>
                                        <w:rFonts w:asciiTheme="majorHAnsi" w:eastAsiaTheme="majorEastAsia" w:hAnsiTheme="majorHAnsi" w:cstheme="majorBidi"/>
                                        <w:color w:val="262626" w:themeColor="text1" w:themeTint="D9"/>
                                        <w:sz w:val="72"/>
                                        <w:szCs w:val="72"/>
                                      </w:rPr>
                                      <w:t>1 Εργαστηριακή Άσκηση</w:t>
                                    </w:r>
                                  </w:sdtContent>
                                </w:sdt>
                              </w:p>
                              <w:p w:rsidR="0034793F" w:rsidRDefault="0074288E">
                                <w:pPr>
                                  <w:spacing w:before="120"/>
                                  <w:rPr>
                                    <w:color w:val="404040" w:themeColor="text1" w:themeTint="BF"/>
                                    <w:sz w:val="36"/>
                                    <w:szCs w:val="36"/>
                                  </w:rPr>
                                </w:pPr>
                                <w:sdt>
                                  <w:sdtPr>
                                    <w:rPr>
                                      <w:color w:val="404040" w:themeColor="text1" w:themeTint="BF"/>
                                      <w:sz w:val="36"/>
                                      <w:szCs w:val="36"/>
                                    </w:rPr>
                                    <w:alias w:val="Υπότιτλος"/>
                                    <w:tag w:val=""/>
                                    <w:id w:val="1247991269"/>
                                    <w:dataBinding w:prefixMappings="xmlns:ns0='http://purl.org/dc/elements/1.1/' xmlns:ns1='http://schemas.openxmlformats.org/package/2006/metadata/core-properties' " w:xpath="/ns1:coreProperties[1]/ns0:subject[1]" w:storeItemID="{6C3C8BC8-F283-45AE-878A-BAB7291924A1}"/>
                                    <w:text/>
                                  </w:sdtPr>
                                  <w:sdtEndPr/>
                                  <w:sdtContent>
                                    <w:r w:rsidR="0034793F">
                                      <w:rPr>
                                        <w:color w:val="404040" w:themeColor="text1" w:themeTint="BF"/>
                                        <w:sz w:val="36"/>
                                        <w:szCs w:val="36"/>
                                      </w:rPr>
                                      <w:t>ΜΑΘΗΜΑ: ΠΛΗΡΟΦΟΡΙΚΗ ΚΑΙ ΝΕΕΣ ΤΕΧΝΟΛΟΓΙΕΣ ΣΤΗΝ ΕΚΠΑΙΔΕΥΣΗ</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33" o:spid="_x0000_s1056" type="#_x0000_t202" style="position:absolute;margin-left:0;margin-top:0;width:267.9pt;height:186.6pt;z-index:251661312;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" filled="f" stroked="f" strokeweight=".5pt">
                    <v:textbox style="mso-fit-shape-to-text:t" inset="0,0,0,0">
                      <w:txbxContent>
                        <w:p w:rsidR="0034793F" w:rsidRDefault="00032796">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97565485"/>
                              <w:dataBinding w:prefixMappings="xmlns:ns0='http://purl.org/dc/elements/1.1/' xmlns:ns1='http://schemas.openxmlformats.org/package/2006/metadata/core-properties' " w:xpath="/ns1:coreProperties[1]/ns0:title[1]" w:storeItemID="{6C3C8BC8-F283-45AE-878A-BAB7291924A1}"/>
                              <w:text/>
                            </w:sdtPr>
                            <w:sdtEndPr/>
                            <w:sdtContent>
                              <w:r w:rsidR="0034793F">
                                <w:rPr>
                                  <w:rFonts w:asciiTheme="majorHAnsi" w:eastAsiaTheme="majorEastAsia" w:hAnsiTheme="majorHAnsi" w:cstheme="majorBidi"/>
                                  <w:color w:val="262626" w:themeColor="text1" w:themeTint="D9"/>
                                  <w:sz w:val="72"/>
                                  <w:szCs w:val="72"/>
                                </w:rPr>
                                <w:t>1 Εργαστηριακή Άσκηση</w:t>
                              </w:r>
                            </w:sdtContent>
                          </w:sdt>
                        </w:p>
                        <w:p w:rsidR="0034793F" w:rsidRDefault="00032796">
                          <w:pPr>
                            <w:spacing w:before="120"/>
                            <w:rPr>
                              <w:color w:val="404040" w:themeColor="text1" w:themeTint="BF"/>
                              <w:sz w:val="36"/>
                              <w:szCs w:val="36"/>
                            </w:rPr>
                          </w:pPr>
                          <w:sdt>
                            <w:sdtPr>
                              <w:rPr>
                                <w:color w:val="404040" w:themeColor="text1" w:themeTint="BF"/>
                                <w:sz w:val="36"/>
                                <w:szCs w:val="36"/>
                              </w:rPr>
                              <w:alias w:val="Υπότιτλος"/>
                              <w:tag w:val=""/>
                              <w:id w:val="1247991269"/>
                              <w:dataBinding w:prefixMappings="xmlns:ns0='http://purl.org/dc/elements/1.1/' xmlns:ns1='http://schemas.openxmlformats.org/package/2006/metadata/core-properties' " w:xpath="/ns1:coreProperties[1]/ns0:subject[1]" w:storeItemID="{6C3C8BC8-F283-45AE-878A-BAB7291924A1}"/>
                              <w:text/>
                            </w:sdtPr>
                            <w:sdtEndPr/>
                            <w:sdtContent>
                              <w:r w:rsidR="0034793F">
                                <w:rPr>
                                  <w:color w:val="404040" w:themeColor="text1" w:themeTint="BF"/>
                                  <w:sz w:val="36"/>
                                  <w:szCs w:val="36"/>
                                </w:rPr>
                                <w:t>ΜΑΘΗΜΑ: ΠΛΗΡΟΦΟΡΙΚΗ ΚΑΙ ΝΕΕΣ ΤΕΧΝΟΛΟΓΙΕΣ ΣΤΗΝ ΕΚΠΑΙΔΕΥΣΗ</w:t>
                              </w:r>
                            </w:sdtContent>
                          </w:sdt>
                        </w:p>
                      </w:txbxContent>
                    </v:textbox>
                    <w10:wrap anchorx="page" anchory="page"/>
                  </v:shape>
                </w:pict>
              </mc:Fallback>
            </mc:AlternateContent>
          </w:r>
        </w:p>
        <w:p w:rsidR="002B14F4" w:rsidRDefault="004B3D52">
          <w:pPr>
            <w:spacing w:before="0" w:after="160" w:line="259" w:lineRule="auto"/>
            <w:ind w:firstLine="0"/>
          </w:pPr>
          <w:r>
            <w:br w:type="page"/>
          </w:r>
        </w:p>
        <w:sdt>
          <w:sdtPr>
            <w:rPr>
              <w:rFonts w:ascii="Times New Roman" w:eastAsiaTheme="minorHAnsi" w:hAnsi="Times New Roman" w:cstheme="minorBidi"/>
              <w:color w:val="auto"/>
              <w:sz w:val="22"/>
              <w:szCs w:val="22"/>
              <w:lang w:eastAsia="en-US"/>
            </w:rPr>
            <w:id w:val="1180927455"/>
            <w:docPartObj>
              <w:docPartGallery w:val="Table of Contents"/>
              <w:docPartUnique/>
            </w:docPartObj>
          </w:sdtPr>
          <w:sdtEndPr>
            <w:rPr>
              <w:b/>
              <w:bCs/>
            </w:rPr>
          </w:sdtEndPr>
          <w:sdtContent>
            <w:p w:rsidR="002B14F4" w:rsidRDefault="002B14F4">
              <w:pPr>
                <w:pStyle w:val="a8"/>
              </w:pPr>
              <w:r>
                <w:t>Περιεχόμενα</w:t>
              </w:r>
            </w:p>
            <w:p w:rsidR="00FD5A20" w:rsidRDefault="00995923">
              <w:pPr>
                <w:pStyle w:val="10"/>
                <w:tabs>
                  <w:tab w:val="left" w:pos="1100"/>
                  <w:tab w:val="right" w:leader="dot" w:pos="9628"/>
                </w:tabs>
                <w:rPr>
                  <w:rFonts w:asciiTheme="minorHAnsi" w:eastAsiaTheme="minorEastAsia" w:hAnsiTheme="minorHAnsi"/>
                  <w:noProof/>
                  <w:lang w:eastAsia="el-GR"/>
                </w:rPr>
              </w:pPr>
              <w:r>
                <w:fldChar w:fldCharType="begin"/>
              </w:r>
              <w:r w:rsidR="002B14F4">
                <w:instrText xml:space="preserve"> TOC \o "1-3" \h \z \u </w:instrText>
              </w:r>
              <w:r>
                <w:fldChar w:fldCharType="separate"/>
              </w:r>
              <w:hyperlink w:anchor="_Toc480826414" w:history="1">
                <w:r w:rsidR="00FD5A20" w:rsidRPr="0010045A">
                  <w:rPr>
                    <w:rStyle w:val="-"/>
                    <w:noProof/>
                  </w:rPr>
                  <w:t>1.</w:t>
                </w:r>
                <w:r w:rsidR="00FD5A20">
                  <w:rPr>
                    <w:rFonts w:asciiTheme="minorHAnsi" w:eastAsiaTheme="minorEastAsia" w:hAnsiTheme="minorHAnsi"/>
                    <w:noProof/>
                    <w:lang w:eastAsia="el-GR"/>
                  </w:rPr>
                  <w:tab/>
                </w:r>
                <w:r w:rsidR="00F62073">
                  <w:rPr>
                    <w:rStyle w:val="-"/>
                    <w:noProof/>
                    <w:lang w:val="en-US"/>
                  </w:rPr>
                  <w:t>Ecosystem ecology</w:t>
                </w:r>
                <w:r w:rsidR="00FD5A20">
                  <w:rPr>
                    <w:noProof/>
                    <w:webHidden/>
                  </w:rPr>
                  <w:tab/>
                </w:r>
                <w:r>
                  <w:rPr>
                    <w:noProof/>
                    <w:webHidden/>
                  </w:rPr>
                  <w:fldChar w:fldCharType="begin"/>
                </w:r>
                <w:r w:rsidR="00FD5A20">
                  <w:rPr>
                    <w:noProof/>
                    <w:webHidden/>
                  </w:rPr>
                  <w:instrText xml:space="preserve"> PAGEREF _Toc480826414 \h </w:instrText>
                </w:r>
                <w:r>
                  <w:rPr>
                    <w:noProof/>
                    <w:webHidden/>
                  </w:rPr>
                </w:r>
                <w:r>
                  <w:rPr>
                    <w:noProof/>
                    <w:webHidden/>
                  </w:rPr>
                  <w:fldChar w:fldCharType="separate"/>
                </w:r>
                <w:r w:rsidR="00FD5A20">
                  <w:rPr>
                    <w:noProof/>
                    <w:webHidden/>
                  </w:rPr>
                  <w:t>2</w:t>
                </w:r>
                <w:r>
                  <w:rPr>
                    <w:noProof/>
                    <w:webHidden/>
                  </w:rPr>
                  <w:fldChar w:fldCharType="end"/>
                </w:r>
              </w:hyperlink>
            </w:p>
            <w:p w:rsidR="00FD5A20" w:rsidRDefault="0074288E">
              <w:pPr>
                <w:pStyle w:val="10"/>
                <w:tabs>
                  <w:tab w:val="left" w:pos="1100"/>
                  <w:tab w:val="right" w:leader="dot" w:pos="9628"/>
                </w:tabs>
                <w:rPr>
                  <w:rFonts w:asciiTheme="minorHAnsi" w:eastAsiaTheme="minorEastAsia" w:hAnsiTheme="minorHAnsi"/>
                  <w:noProof/>
                  <w:lang w:eastAsia="el-GR"/>
                </w:rPr>
              </w:pPr>
              <w:hyperlink w:anchor="_Toc480826415" w:history="1">
                <w:r w:rsidR="00FD5A20" w:rsidRPr="0010045A">
                  <w:rPr>
                    <w:rStyle w:val="-"/>
                    <w:noProof/>
                  </w:rPr>
                  <w:t>2.</w:t>
                </w:r>
                <w:r w:rsidR="00FD5A20">
                  <w:rPr>
                    <w:rFonts w:asciiTheme="minorHAnsi" w:eastAsiaTheme="minorEastAsia" w:hAnsiTheme="minorHAnsi"/>
                    <w:noProof/>
                    <w:lang w:eastAsia="el-GR"/>
                  </w:rPr>
                  <w:tab/>
                </w:r>
                <w:r w:rsidR="00F62073">
                  <w:rPr>
                    <w:rStyle w:val="-"/>
                    <w:noProof/>
                    <w:lang w:val="en-US"/>
                  </w:rPr>
                  <w:t>Environmental Education</w:t>
                </w:r>
                <w:r w:rsidR="00FD5A20">
                  <w:rPr>
                    <w:noProof/>
                    <w:webHidden/>
                  </w:rPr>
                  <w:tab/>
                </w:r>
                <w:r w:rsidR="00995923">
                  <w:rPr>
                    <w:noProof/>
                    <w:webHidden/>
                  </w:rPr>
                  <w:fldChar w:fldCharType="begin"/>
                </w:r>
                <w:r w:rsidR="00FD5A20">
                  <w:rPr>
                    <w:noProof/>
                    <w:webHidden/>
                  </w:rPr>
                  <w:instrText xml:space="preserve"> PAGEREF _Toc480826415 \h </w:instrText>
                </w:r>
                <w:r w:rsidR="00995923">
                  <w:rPr>
                    <w:noProof/>
                    <w:webHidden/>
                  </w:rPr>
                </w:r>
                <w:r w:rsidR="00995923">
                  <w:rPr>
                    <w:noProof/>
                    <w:webHidden/>
                  </w:rPr>
                  <w:fldChar w:fldCharType="separate"/>
                </w:r>
                <w:r w:rsidR="00FD5A20">
                  <w:rPr>
                    <w:noProof/>
                    <w:webHidden/>
                  </w:rPr>
                  <w:t>4</w:t>
                </w:r>
                <w:r w:rsidR="00995923">
                  <w:rPr>
                    <w:noProof/>
                    <w:webHidden/>
                  </w:rPr>
                  <w:fldChar w:fldCharType="end"/>
                </w:r>
              </w:hyperlink>
            </w:p>
            <w:p w:rsidR="00FD5A20" w:rsidRDefault="0074288E">
              <w:pPr>
                <w:pStyle w:val="10"/>
                <w:tabs>
                  <w:tab w:val="left" w:pos="1100"/>
                  <w:tab w:val="right" w:leader="dot" w:pos="9628"/>
                </w:tabs>
                <w:rPr>
                  <w:rFonts w:asciiTheme="minorHAnsi" w:eastAsiaTheme="minorEastAsia" w:hAnsiTheme="minorHAnsi"/>
                  <w:noProof/>
                  <w:lang w:eastAsia="el-GR"/>
                </w:rPr>
              </w:pPr>
              <w:hyperlink w:anchor="_Toc480826416" w:history="1">
                <w:r w:rsidR="00FD5A20" w:rsidRPr="0010045A">
                  <w:rPr>
                    <w:rStyle w:val="-"/>
                    <w:noProof/>
                  </w:rPr>
                  <w:t>3.</w:t>
                </w:r>
                <w:r w:rsidR="00FD5A20">
                  <w:rPr>
                    <w:rFonts w:asciiTheme="minorHAnsi" w:eastAsiaTheme="minorEastAsia" w:hAnsiTheme="minorHAnsi"/>
                    <w:noProof/>
                    <w:lang w:eastAsia="el-GR"/>
                  </w:rPr>
                  <w:tab/>
                </w:r>
                <w:r w:rsidR="00F62073">
                  <w:rPr>
                    <w:rStyle w:val="-"/>
                    <w:noProof/>
                    <w:lang w:val="en-US"/>
                  </w:rPr>
                  <w:t>Socioecological models</w:t>
                </w:r>
                <w:r w:rsidR="00FD5A20">
                  <w:rPr>
                    <w:noProof/>
                    <w:webHidden/>
                  </w:rPr>
                  <w:tab/>
                </w:r>
                <w:r w:rsidR="00995923">
                  <w:rPr>
                    <w:noProof/>
                    <w:webHidden/>
                  </w:rPr>
                  <w:fldChar w:fldCharType="begin"/>
                </w:r>
                <w:r w:rsidR="00FD5A20">
                  <w:rPr>
                    <w:noProof/>
                    <w:webHidden/>
                  </w:rPr>
                  <w:instrText xml:space="preserve"> PAGEREF _Toc480826416 \h </w:instrText>
                </w:r>
                <w:r w:rsidR="00995923">
                  <w:rPr>
                    <w:noProof/>
                    <w:webHidden/>
                  </w:rPr>
                </w:r>
                <w:r w:rsidR="00995923">
                  <w:rPr>
                    <w:noProof/>
                    <w:webHidden/>
                  </w:rPr>
                  <w:fldChar w:fldCharType="separate"/>
                </w:r>
                <w:r w:rsidR="00FD5A20">
                  <w:rPr>
                    <w:noProof/>
                    <w:webHidden/>
                  </w:rPr>
                  <w:t>7</w:t>
                </w:r>
                <w:r w:rsidR="00995923">
                  <w:rPr>
                    <w:noProof/>
                    <w:webHidden/>
                  </w:rPr>
                  <w:fldChar w:fldCharType="end"/>
                </w:r>
              </w:hyperlink>
            </w:p>
            <w:p w:rsidR="00FD5A20" w:rsidRDefault="0074288E">
              <w:pPr>
                <w:pStyle w:val="10"/>
                <w:tabs>
                  <w:tab w:val="left" w:pos="1100"/>
                  <w:tab w:val="right" w:leader="dot" w:pos="9628"/>
                </w:tabs>
                <w:rPr>
                  <w:rFonts w:asciiTheme="minorHAnsi" w:eastAsiaTheme="minorEastAsia" w:hAnsiTheme="minorHAnsi"/>
                  <w:noProof/>
                  <w:lang w:eastAsia="el-GR"/>
                </w:rPr>
              </w:pPr>
              <w:hyperlink w:anchor="_Toc480826417" w:history="1">
                <w:r w:rsidR="00FD5A20" w:rsidRPr="0010045A">
                  <w:rPr>
                    <w:rStyle w:val="-"/>
                    <w:noProof/>
                  </w:rPr>
                  <w:t>4.</w:t>
                </w:r>
                <w:r w:rsidR="00FD5A20">
                  <w:rPr>
                    <w:rFonts w:asciiTheme="minorHAnsi" w:eastAsiaTheme="minorEastAsia" w:hAnsiTheme="minorHAnsi"/>
                    <w:noProof/>
                    <w:lang w:eastAsia="el-GR"/>
                  </w:rPr>
                  <w:tab/>
                </w:r>
                <w:r w:rsidR="00FD4AE8">
                  <w:rPr>
                    <w:rStyle w:val="-"/>
                    <w:noProof/>
                    <w:lang w:val="en-US"/>
                  </w:rPr>
                  <w:t>Ecological collapse</w:t>
                </w:r>
                <w:r w:rsidR="00FD5A20">
                  <w:rPr>
                    <w:noProof/>
                    <w:webHidden/>
                  </w:rPr>
                  <w:tab/>
                </w:r>
                <w:r w:rsidR="00995923">
                  <w:rPr>
                    <w:noProof/>
                    <w:webHidden/>
                  </w:rPr>
                  <w:fldChar w:fldCharType="begin"/>
                </w:r>
                <w:r w:rsidR="00FD5A20">
                  <w:rPr>
                    <w:noProof/>
                    <w:webHidden/>
                  </w:rPr>
                  <w:instrText xml:space="preserve"> PAGEREF _Toc480826417 \h </w:instrText>
                </w:r>
                <w:r w:rsidR="00995923">
                  <w:rPr>
                    <w:noProof/>
                    <w:webHidden/>
                  </w:rPr>
                </w:r>
                <w:r w:rsidR="00995923">
                  <w:rPr>
                    <w:noProof/>
                    <w:webHidden/>
                  </w:rPr>
                  <w:fldChar w:fldCharType="separate"/>
                </w:r>
                <w:r w:rsidR="00FD5A20">
                  <w:rPr>
                    <w:noProof/>
                    <w:webHidden/>
                  </w:rPr>
                  <w:t>8</w:t>
                </w:r>
                <w:r w:rsidR="00995923">
                  <w:rPr>
                    <w:noProof/>
                    <w:webHidden/>
                  </w:rPr>
                  <w:fldChar w:fldCharType="end"/>
                </w:r>
              </w:hyperlink>
            </w:p>
            <w:p w:rsidR="00FD5A20" w:rsidRDefault="0074288E">
              <w:pPr>
                <w:pStyle w:val="10"/>
                <w:tabs>
                  <w:tab w:val="left" w:pos="1100"/>
                  <w:tab w:val="right" w:leader="dot" w:pos="9628"/>
                </w:tabs>
                <w:rPr>
                  <w:rFonts w:asciiTheme="minorHAnsi" w:eastAsiaTheme="minorEastAsia" w:hAnsiTheme="minorHAnsi"/>
                  <w:noProof/>
                  <w:lang w:eastAsia="el-GR"/>
                </w:rPr>
              </w:pPr>
              <w:hyperlink w:anchor="_Toc480826418" w:history="1">
                <w:r w:rsidR="00FD5A20" w:rsidRPr="0010045A">
                  <w:rPr>
                    <w:rStyle w:val="-"/>
                    <w:noProof/>
                  </w:rPr>
                  <w:t>5.</w:t>
                </w:r>
                <w:r w:rsidR="00FD5A20">
                  <w:rPr>
                    <w:rFonts w:asciiTheme="minorHAnsi" w:eastAsiaTheme="minorEastAsia" w:hAnsiTheme="minorHAnsi"/>
                    <w:noProof/>
                    <w:lang w:eastAsia="el-GR"/>
                  </w:rPr>
                  <w:tab/>
                </w:r>
                <w:r w:rsidR="00FD4AE8">
                  <w:rPr>
                    <w:rStyle w:val="-"/>
                    <w:noProof/>
                    <w:lang w:val="en-US"/>
                  </w:rPr>
                  <w:t>Environmental issue</w:t>
                </w:r>
                <w:r w:rsidR="00FD5A20">
                  <w:rPr>
                    <w:noProof/>
                    <w:webHidden/>
                  </w:rPr>
                  <w:tab/>
                </w:r>
                <w:r w:rsidR="00995923">
                  <w:rPr>
                    <w:noProof/>
                    <w:webHidden/>
                  </w:rPr>
                  <w:fldChar w:fldCharType="begin"/>
                </w:r>
                <w:r w:rsidR="00FD5A20">
                  <w:rPr>
                    <w:noProof/>
                    <w:webHidden/>
                  </w:rPr>
                  <w:instrText xml:space="preserve"> PAGEREF _Toc480826418 \h </w:instrText>
                </w:r>
                <w:r w:rsidR="00995923">
                  <w:rPr>
                    <w:noProof/>
                    <w:webHidden/>
                  </w:rPr>
                </w:r>
                <w:r w:rsidR="00995923">
                  <w:rPr>
                    <w:noProof/>
                    <w:webHidden/>
                  </w:rPr>
                  <w:fldChar w:fldCharType="separate"/>
                </w:r>
                <w:r w:rsidR="00FD5A20">
                  <w:rPr>
                    <w:noProof/>
                    <w:webHidden/>
                  </w:rPr>
                  <w:t>10</w:t>
                </w:r>
                <w:r w:rsidR="00995923">
                  <w:rPr>
                    <w:noProof/>
                    <w:webHidden/>
                  </w:rPr>
                  <w:fldChar w:fldCharType="end"/>
                </w:r>
              </w:hyperlink>
            </w:p>
            <w:p w:rsidR="00FD5A20" w:rsidRDefault="0074288E">
              <w:pPr>
                <w:pStyle w:val="10"/>
                <w:tabs>
                  <w:tab w:val="left" w:pos="1100"/>
                  <w:tab w:val="right" w:leader="dot" w:pos="9628"/>
                </w:tabs>
                <w:rPr>
                  <w:rFonts w:asciiTheme="minorHAnsi" w:eastAsiaTheme="minorEastAsia" w:hAnsiTheme="minorHAnsi"/>
                  <w:noProof/>
                  <w:lang w:eastAsia="el-GR"/>
                </w:rPr>
              </w:pPr>
              <w:hyperlink w:anchor="_Toc480826419" w:history="1">
                <w:r w:rsidR="00FD5A20" w:rsidRPr="0010045A">
                  <w:rPr>
                    <w:rStyle w:val="-"/>
                    <w:noProof/>
                  </w:rPr>
                  <w:t>6.</w:t>
                </w:r>
                <w:r w:rsidR="00FD5A20">
                  <w:rPr>
                    <w:rFonts w:asciiTheme="minorHAnsi" w:eastAsiaTheme="minorEastAsia" w:hAnsiTheme="minorHAnsi"/>
                    <w:noProof/>
                    <w:lang w:eastAsia="el-GR"/>
                  </w:rPr>
                  <w:tab/>
                </w:r>
                <w:r w:rsidR="00FD5A20" w:rsidRPr="0010045A">
                  <w:rPr>
                    <w:rStyle w:val="-"/>
                    <w:noProof/>
                  </w:rPr>
                  <w:t>Η οικογένειά μου</w:t>
                </w:r>
                <w:r w:rsidR="00FD5A20">
                  <w:rPr>
                    <w:noProof/>
                    <w:webHidden/>
                  </w:rPr>
                  <w:tab/>
                </w:r>
                <w:r w:rsidR="00995923">
                  <w:rPr>
                    <w:noProof/>
                    <w:webHidden/>
                  </w:rPr>
                  <w:fldChar w:fldCharType="begin"/>
                </w:r>
                <w:r w:rsidR="00FD5A20">
                  <w:rPr>
                    <w:noProof/>
                    <w:webHidden/>
                  </w:rPr>
                  <w:instrText xml:space="preserve"> PAGEREF _Toc480826419 \h </w:instrText>
                </w:r>
                <w:r w:rsidR="00995923">
                  <w:rPr>
                    <w:noProof/>
                    <w:webHidden/>
                  </w:rPr>
                </w:r>
                <w:r w:rsidR="00995923">
                  <w:rPr>
                    <w:noProof/>
                    <w:webHidden/>
                  </w:rPr>
                  <w:fldChar w:fldCharType="separate"/>
                </w:r>
                <w:r w:rsidR="00FD5A20">
                  <w:rPr>
                    <w:noProof/>
                    <w:webHidden/>
                  </w:rPr>
                  <w:t>11</w:t>
                </w:r>
                <w:r w:rsidR="00995923">
                  <w:rPr>
                    <w:noProof/>
                    <w:webHidden/>
                  </w:rPr>
                  <w:fldChar w:fldCharType="end"/>
                </w:r>
              </w:hyperlink>
            </w:p>
            <w:p w:rsidR="002B14F4" w:rsidRDefault="00995923">
              <w:r>
                <w:rPr>
                  <w:b/>
                  <w:bCs/>
                </w:rPr>
                <w:fldChar w:fldCharType="end"/>
              </w:r>
            </w:p>
          </w:sdtContent>
        </w:sdt>
        <w:p w:rsidR="0012616B" w:rsidRDefault="002B14F4" w:rsidP="0012616B">
          <w:pPr>
            <w:spacing w:before="0" w:after="160" w:line="259" w:lineRule="auto"/>
            <w:ind w:firstLine="0"/>
          </w:pPr>
          <w:r>
            <w:br w:type="page"/>
          </w:r>
        </w:p>
      </w:sdtContent>
    </w:sdt>
    <w:p w:rsidR="00642BE9" w:rsidRPr="0012616B" w:rsidRDefault="004769FD" w:rsidP="006C3389">
      <w:pPr>
        <w:pStyle w:val="1"/>
        <w:numPr>
          <w:ilvl w:val="0"/>
          <w:numId w:val="6"/>
        </w:numPr>
        <w:rPr>
          <w:rFonts w:ascii="Times New Roman" w:eastAsiaTheme="minorHAnsi" w:hAnsi="Times New Roman" w:cstheme="minorBidi"/>
          <w:color w:val="auto"/>
          <w:sz w:val="22"/>
          <w:szCs w:val="22"/>
        </w:rPr>
      </w:pPr>
      <w:r>
        <w:rPr>
          <w:lang w:val="en-US"/>
        </w:rPr>
        <w:lastRenderedPageBreak/>
        <w:t>Ecosystem eco</w:t>
      </w:r>
      <w:r w:rsidR="00FA3AC9">
        <w:rPr>
          <w:lang w:val="en-US"/>
        </w:rPr>
        <w:t>logy</w:t>
      </w:r>
    </w:p>
    <w:p w:rsidR="00161718" w:rsidRDefault="004769FD" w:rsidP="00D00194">
      <w:pPr>
        <w:rPr>
          <w:lang w:val="en-US"/>
        </w:rPr>
      </w:pPr>
      <w:r w:rsidRPr="00FA3AC9">
        <w:rPr>
          <w:bCs/>
          <w:lang w:val="en-US"/>
        </w:rPr>
        <w:t>Ecosystem ecology</w:t>
      </w:r>
      <w:r w:rsidRPr="004769FD">
        <w:rPr>
          <w:lang w:val="en-US"/>
        </w:rPr>
        <w:t xml:space="preserve"> is the </w:t>
      </w:r>
      <w:del w:id="0" w:author="tseche" w:date="2018-03-27T18:18:00Z">
        <w:r w:rsidRPr="004769FD" w:rsidDel="00C61FE6">
          <w:rPr>
            <w:lang w:val="en-US"/>
          </w:rPr>
          <w:delText>integrated</w:delText>
        </w:r>
      </w:del>
      <w:ins w:id="1" w:author="tseche" w:date="2018-03-27T18:18:00Z">
        <w:r w:rsidR="00C61FE6" w:rsidRPr="004769FD">
          <w:rPr>
            <w:lang w:val="en-US"/>
          </w:rPr>
          <w:t>combined</w:t>
        </w:r>
      </w:ins>
      <w:r w:rsidRPr="004769FD">
        <w:rPr>
          <w:lang w:val="en-US"/>
        </w:rPr>
        <w:t xml:space="preserve"> study of living (biotic) and </w:t>
      </w:r>
      <w:del w:id="2" w:author="tseche" w:date="2018-03-27T18:18:00Z">
        <w:r w:rsidRPr="004769FD" w:rsidDel="00C61FE6">
          <w:rPr>
            <w:lang w:val="en-US"/>
          </w:rPr>
          <w:delText>non-living</w:delText>
        </w:r>
      </w:del>
      <w:ins w:id="3" w:author="tseche" w:date="2018-03-27T18:18:00Z">
        <w:r w:rsidR="00C61FE6" w:rsidRPr="004769FD">
          <w:rPr>
            <w:lang w:val="en-US"/>
          </w:rPr>
          <w:t>lifeless</w:t>
        </w:r>
      </w:ins>
      <w:r w:rsidRPr="004769FD">
        <w:rPr>
          <w:lang w:val="en-US"/>
        </w:rPr>
        <w:t xml:space="preserve"> (abiotic) components of ecosystems and their interactions within an ecosystem framework. This science examines how ecosystems work and relates this to their components such as chemicals, bedrock, soil, plants, and animals.</w:t>
      </w:r>
    </w:p>
    <w:p w:rsidR="00161718" w:rsidRDefault="004769FD" w:rsidP="00D00194">
      <w:pPr>
        <w:rPr>
          <w:lang w:val="en-US"/>
        </w:rPr>
      </w:pPr>
      <w:r w:rsidRPr="004769FD">
        <w:rPr>
          <w:lang w:val="en-US"/>
        </w:rPr>
        <w:t xml:space="preserve">Ecosystem ecology examines </w:t>
      </w:r>
      <w:del w:id="4" w:author="tseche" w:date="2018-03-27T18:19:00Z">
        <w:r w:rsidRPr="004769FD" w:rsidDel="00C61FE6">
          <w:rPr>
            <w:lang w:val="en-US"/>
          </w:rPr>
          <w:delText>physical</w:delText>
        </w:r>
      </w:del>
      <w:ins w:id="5" w:author="tseche" w:date="2018-03-27T18:19:00Z">
        <w:r w:rsidR="00C61FE6" w:rsidRPr="004769FD">
          <w:rPr>
            <w:lang w:val="en-US"/>
          </w:rPr>
          <w:t>corporal</w:t>
        </w:r>
      </w:ins>
      <w:r w:rsidRPr="004769FD">
        <w:rPr>
          <w:lang w:val="en-US"/>
        </w:rPr>
        <w:t xml:space="preserve"> and </w:t>
      </w:r>
      <w:r w:rsidR="00161718" w:rsidRPr="004769FD">
        <w:rPr>
          <w:lang w:val="en-US"/>
        </w:rPr>
        <w:t>organic</w:t>
      </w:r>
      <w:r w:rsidRPr="004769FD">
        <w:rPr>
          <w:lang w:val="en-US"/>
        </w:rPr>
        <w:t xml:space="preserve"> structures and examines how these ecosystem characteristics interact with each other. Ultimately, this helps us understand how to maintain high quality water and economically viable commodity production. A major focus of ecosystem ecology is on functional processes, ecological mechanisms that maintain the structure and services produced by ecosystems. These include primary productivity (production of biomass), decomposition, and trophic interactions.</w:t>
      </w:r>
    </w:p>
    <w:p w:rsidR="00161718" w:rsidRDefault="004769FD" w:rsidP="00D00194">
      <w:pPr>
        <w:rPr>
          <w:lang w:val="en-US"/>
        </w:rPr>
      </w:pPr>
      <w:r w:rsidRPr="004769FD">
        <w:rPr>
          <w:lang w:val="en-US"/>
        </w:rPr>
        <w:t xml:space="preserve">Studies of ecosystem function have greatly improved human understanding of sustainable production of forage, fiber, fuel, and provision of water. Functional processes are mediated by regional-to-local level </w:t>
      </w:r>
      <w:proofErr w:type="spellStart"/>
      <w:r w:rsidRPr="004769FD">
        <w:rPr>
          <w:lang w:val="en-US"/>
        </w:rPr>
        <w:t>climate,disturbance</w:t>
      </w:r>
      <w:proofErr w:type="spellEnd"/>
      <w:r w:rsidRPr="004769FD">
        <w:rPr>
          <w:lang w:val="en-US"/>
        </w:rPr>
        <w:t>, and management. Thus ecosystem ecology provides a powerful framework for identifying ecological mechanisms that interact with global environmental problems, especially global warming and degradation of surface water.</w:t>
      </w:r>
    </w:p>
    <w:p w:rsidR="00161718" w:rsidRDefault="004769FD" w:rsidP="00D00194">
      <w:pPr>
        <w:rPr>
          <w:lang w:val="en-US"/>
        </w:rPr>
      </w:pPr>
      <w:r w:rsidRPr="004769FD">
        <w:rPr>
          <w:lang w:val="en-US"/>
        </w:rPr>
        <w:t xml:space="preserve">This example demonstrates several important aspects of ecosystems: Ecosystem boundaries are often nebulous and may fluctuate in time , Organisms within ecosystems are dependent on ecosystem level biological and physical processes, Adjacent ecosystems closely interact and often are interdependent for maintenance of community structure and functional processes that maintain productivity </w:t>
      </w:r>
      <w:proofErr w:type="spellStart"/>
      <w:r w:rsidRPr="004769FD">
        <w:rPr>
          <w:lang w:val="en-US"/>
        </w:rPr>
        <w:t>andbiodiversity</w:t>
      </w:r>
      <w:proofErr w:type="spellEnd"/>
    </w:p>
    <w:p w:rsidR="00161718" w:rsidRDefault="004769FD" w:rsidP="00D00194">
      <w:pPr>
        <w:rPr>
          <w:lang w:val="en-US"/>
        </w:rPr>
      </w:pPr>
      <w:r w:rsidRPr="004769FD">
        <w:rPr>
          <w:lang w:val="en-US"/>
        </w:rPr>
        <w:t>These characteristics also introduce practical problems into natural resource management. Who will manage which ecosystem? Will timber cutting in the forest degrade recreational fishing in the stream? These questions are difficult for land managers to address while the boundary between ecosystems remains unclear; even though decisions in one ecosystem will affect the other. We need better understanding of the interactions and interdependencies of these ecosystems and the processes that maintain them before we can begin to address these questions.</w:t>
      </w:r>
    </w:p>
    <w:p w:rsidR="00161718" w:rsidRDefault="004769FD" w:rsidP="00D00194">
      <w:pPr>
        <w:rPr>
          <w:lang w:val="en-US"/>
        </w:rPr>
      </w:pPr>
      <w:r w:rsidRPr="004769FD">
        <w:rPr>
          <w:lang w:val="en-US"/>
        </w:rPr>
        <w:t>Ecosystem ecology is an inherently interdisciplinary field of study. An individual ecosystem is composed of populations of organisms, interacting within communities, and contributing to the cycling of nutrients and the flow of energy. The ecosystem is the principal unit of study in ecosystem ecology.</w:t>
      </w:r>
    </w:p>
    <w:p w:rsidR="00161718" w:rsidRDefault="004769FD" w:rsidP="00D00194">
      <w:pPr>
        <w:rPr>
          <w:lang w:val="en-US"/>
        </w:rPr>
      </w:pPr>
      <w:r w:rsidRPr="004769FD">
        <w:rPr>
          <w:lang w:val="en-US"/>
        </w:rPr>
        <w:t xml:space="preserve">Population, community, and physiological ecology provide many of the underlying biological mechanisms influencing ecosystems and the processes they maintain. Flowing of energy and cycling of matter at the ecosystem level are often examined in ecosystem ecology, but, as a whole, this science is defined more by subject matter than by scale. Ecosystem ecology approaches organisms and abiotic </w:t>
      </w:r>
      <w:r w:rsidRPr="004769FD">
        <w:rPr>
          <w:lang w:val="en-US"/>
        </w:rPr>
        <w:lastRenderedPageBreak/>
        <w:t>pools of energy and nutrients as an integrated system which distinguishes it from associated sciences such as biogeochemistry.</w:t>
      </w:r>
    </w:p>
    <w:p w:rsidR="00D00194" w:rsidRPr="004769FD" w:rsidRDefault="004769FD" w:rsidP="00D00194">
      <w:pPr>
        <w:rPr>
          <w:lang w:val="en-US"/>
        </w:rPr>
        <w:sectPr w:rsidR="00D00194" w:rsidRPr="004769FD" w:rsidSect="008C11FF">
          <w:headerReference w:type="default" r:id="rId9"/>
          <w:footerReference w:type="default" r:id="rId10"/>
          <w:headerReference w:type="first" r:id="rId11"/>
          <w:footerReference w:type="first" r:id="rId12"/>
          <w:pgSz w:w="11906" w:h="16838"/>
          <w:pgMar w:top="1418" w:right="1418" w:bottom="1418" w:left="1418" w:header="709" w:footer="709" w:gutter="0"/>
          <w:pgNumType w:start="0"/>
          <w:cols w:space="708"/>
          <w:titlePg/>
          <w:docGrid w:linePitch="360"/>
        </w:sectPr>
      </w:pPr>
      <w:r w:rsidRPr="004769FD">
        <w:rPr>
          <w:lang w:val="en-US"/>
        </w:rPr>
        <w:t>Biogeochemistry and hydrology focus on several fundamental ecosystem processes such as biologically mediated chemical cycling of nutrients and physical-biological cycling of water. Ecosystem ecology forms the mechanistic basis for regional or global processes encompassed by landscape-to-regional hydrology, global biogeochemistry, and earth system science</w:t>
      </w:r>
      <w:r w:rsidRPr="004769FD">
        <w:rPr>
          <w:lang w:val="en-US"/>
        </w:rPr>
        <w:br/>
      </w:r>
      <w:r w:rsidRPr="004769FD">
        <w:rPr>
          <w:lang w:val="en-US"/>
        </w:rPr>
        <w:br/>
      </w:r>
      <w:bookmarkStart w:id="6" w:name="_GoBack"/>
      <w:bookmarkEnd w:id="6"/>
    </w:p>
    <w:p w:rsidR="00D00194" w:rsidRPr="00101956" w:rsidRDefault="00FA3AC9" w:rsidP="00E07CD2">
      <w:pPr>
        <w:pStyle w:val="1"/>
        <w:numPr>
          <w:ilvl w:val="0"/>
          <w:numId w:val="6"/>
        </w:numPr>
        <w:rPr>
          <w:lang w:val="en-US"/>
        </w:rPr>
      </w:pPr>
      <w:r w:rsidRPr="00101956">
        <w:rPr>
          <w:lang w:val="en-US"/>
        </w:rPr>
        <w:lastRenderedPageBreak/>
        <w:t>Environmental Education</w:t>
      </w:r>
    </w:p>
    <w:p w:rsidR="00161718" w:rsidRDefault="00FA3AC9" w:rsidP="00FA3AC9">
      <w:pPr>
        <w:rPr>
          <w:lang w:val="en-US"/>
        </w:rPr>
      </w:pPr>
      <w:r>
        <w:rPr>
          <w:lang w:val="en-US"/>
        </w:rPr>
        <w:t>Environmental Education (</w:t>
      </w:r>
      <w:proofErr w:type="spellStart"/>
      <w:r>
        <w:rPr>
          <w:lang w:val="en-US"/>
        </w:rPr>
        <w:t>ee</w:t>
      </w:r>
      <w:proofErr w:type="spellEnd"/>
      <w:r>
        <w:rPr>
          <w:lang w:val="en-US"/>
        </w:rPr>
        <w:t>)</w:t>
      </w:r>
      <w:r w:rsidRPr="00FA3AC9">
        <w:rPr>
          <w:lang w:val="en-US"/>
        </w:rPr>
        <w:t xml:space="preserve"> refers to organized efforts to teach how natural environments function, and particularly, how human beings can manage behavior and ecosystems to live sustainably. It is a multi-disciplinary field integrating disciplines such as biology, chemistry, physics, ecology, earth science, atmospheric science, mathematics, and geography. The term often implies education within the school system, from primary to post-secondary. However, it sometimes includes all efforts to educate the public and other audiences, including print materials, websites, media campaigns, etc.</w:t>
      </w:r>
      <w:r w:rsidR="00E94037">
        <w:rPr>
          <w:lang w:val="en-US"/>
        </w:rPr>
        <w:br/>
      </w:r>
      <w:r w:rsidRPr="00FA3AC9">
        <w:rPr>
          <w:lang w:val="en-US"/>
        </w:rPr>
        <w:t xml:space="preserve">Environmental education (EE) is the teaching of individuals, and communities, in transitioning to a society that is knowledgeable of the environment and its associated problems, aware of the solutions to these problems, and motivated to solve them. </w:t>
      </w:r>
    </w:p>
    <w:p w:rsidR="00FA3AC9" w:rsidRPr="00F62073" w:rsidRDefault="00FA3AC9" w:rsidP="00FA3AC9">
      <w:pPr>
        <w:rPr>
          <w:lang w:val="en-US"/>
        </w:rPr>
      </w:pPr>
      <w:r w:rsidRPr="00FA3AC9">
        <w:rPr>
          <w:lang w:val="en-US"/>
        </w:rPr>
        <w:t xml:space="preserve">The United Nations Educational, Scientific and Cultural </w:t>
      </w:r>
      <w:proofErr w:type="spellStart"/>
      <w:r w:rsidRPr="00FA3AC9">
        <w:rPr>
          <w:lang w:val="en-US"/>
        </w:rPr>
        <w:t>Organisation</w:t>
      </w:r>
      <w:proofErr w:type="spellEnd"/>
      <w:r w:rsidRPr="00FA3AC9">
        <w:rPr>
          <w:lang w:val="en-US"/>
        </w:rPr>
        <w:t xml:space="preserve"> (UNESCO) states that EE is vital in imparting an inherent respect for nature amongst society and in enhancing public environmental awareness. UNESCO </w:t>
      </w:r>
      <w:proofErr w:type="spellStart"/>
      <w:r w:rsidRPr="00FA3AC9">
        <w:rPr>
          <w:lang w:val="en-US"/>
        </w:rPr>
        <w:t>emphasises</w:t>
      </w:r>
      <w:proofErr w:type="spellEnd"/>
      <w:r w:rsidRPr="00FA3AC9">
        <w:rPr>
          <w:lang w:val="en-US"/>
        </w:rPr>
        <w:t xml:space="preserve"> the role of EE in safeguarding future global developments of societal quality of life (QOL), through the protection of the environment, eradication of poverty, minimization of inequalities and insurance of sustainable development (UNESCO, 2014a).</w:t>
      </w:r>
      <w:r w:rsidRPr="00FA3AC9">
        <w:rPr>
          <w:lang w:val="en-US"/>
        </w:rPr>
        <w:br/>
      </w:r>
    </w:p>
    <w:p w:rsidR="009B7648" w:rsidRDefault="00D00194" w:rsidP="00D00194">
      <w:pPr>
        <w:sectPr w:rsidR="009B7648" w:rsidSect="008C11FF">
          <w:headerReference w:type="default" r:id="rId13"/>
          <w:footerReference w:type="default" r:id="rId14"/>
          <w:headerReference w:type="first" r:id="rId15"/>
          <w:footerReference w:type="first" r:id="rId16"/>
          <w:pgSz w:w="11906" w:h="16838"/>
          <w:pgMar w:top="1418" w:right="1418" w:bottom="1418" w:left="1418" w:header="709" w:footer="709" w:gutter="0"/>
          <w:cols w:space="708"/>
          <w:titlePg/>
          <w:docGrid w:linePitch="360"/>
        </w:sectPr>
      </w:pPr>
      <w:r>
        <w:t>.</w:t>
      </w:r>
    </w:p>
    <w:p w:rsidR="00D00194" w:rsidRPr="00FA3AC9" w:rsidRDefault="00F62073" w:rsidP="00E07CD2">
      <w:pPr>
        <w:pStyle w:val="1"/>
        <w:numPr>
          <w:ilvl w:val="0"/>
          <w:numId w:val="6"/>
        </w:numPr>
        <w:rPr>
          <w:lang w:val="en-US"/>
        </w:rPr>
      </w:pPr>
      <w:r>
        <w:rPr>
          <w:lang w:val="en-US"/>
        </w:rPr>
        <w:lastRenderedPageBreak/>
        <w:t>Socio-ecological models</w:t>
      </w:r>
    </w:p>
    <w:p w:rsidR="00161718" w:rsidRDefault="00F62073" w:rsidP="00E94037">
      <w:pPr>
        <w:spacing w:after="0"/>
        <w:rPr>
          <w:bCs/>
          <w:lang w:val="en-US"/>
        </w:rPr>
      </w:pPr>
      <w:bookmarkStart w:id="7" w:name="_Hlk509912828"/>
      <w:r w:rsidRPr="00F62073">
        <w:rPr>
          <w:bCs/>
          <w:lang w:val="en-US"/>
        </w:rPr>
        <w:t xml:space="preserve">Socio-ecological models </w:t>
      </w:r>
      <w:bookmarkEnd w:id="7"/>
      <w:r w:rsidRPr="00F62073">
        <w:rPr>
          <w:bCs/>
          <w:lang w:val="en-US"/>
        </w:rPr>
        <w:t>were developed to further the understanding of the dynamic interrelations among various personal and environmental factors. Socioecological models were introduced to urban studies by sociologists associated with the Chicago School after the First World War as a reaction to the narrow scope of most research conducted by developmental psychologists. These models bridge the gap between behavioral theories that focus on small settings and anthropological theories.</w:t>
      </w:r>
    </w:p>
    <w:p w:rsidR="005D4FC5" w:rsidRPr="005D4FC5" w:rsidRDefault="00F62073" w:rsidP="00E94037">
      <w:pPr>
        <w:spacing w:after="0"/>
        <w:rPr>
          <w:bCs/>
          <w:lang w:val="en-US"/>
        </w:rPr>
      </w:pPr>
      <w:r w:rsidRPr="00F62073">
        <w:rPr>
          <w:bCs/>
          <w:lang w:val="en-US"/>
        </w:rPr>
        <w:t>At the core of Bronfenbrenner’s ecological model is the child’s biological and psychological makeup, based on individual and genetic developmental history. This makeup continues to be affected and modified by the child’s immediate physical and social environment (microsystem) as well as interactions among the systems within the environment (mesosystems). Other broader social, political and economic conditions (</w:t>
      </w:r>
      <w:proofErr w:type="spellStart"/>
      <w:r w:rsidRPr="00F62073">
        <w:rPr>
          <w:bCs/>
          <w:lang w:val="en-US"/>
        </w:rPr>
        <w:t>exosystem</w:t>
      </w:r>
      <w:proofErr w:type="spellEnd"/>
      <w:r w:rsidRPr="00F62073">
        <w:rPr>
          <w:bCs/>
          <w:lang w:val="en-US"/>
        </w:rPr>
        <w:t>) influence the structure and availability of microsystems and the manner in which they affect the child. Finally, social, political, and economic conditions are themselves influenced by the general beliefs and attitudes (macrosystems) shared by members of the society. (</w:t>
      </w:r>
      <w:proofErr w:type="spellStart"/>
      <w:r w:rsidRPr="00F62073">
        <w:rPr>
          <w:bCs/>
          <w:lang w:val="en-US"/>
        </w:rPr>
        <w:t>Bukatko</w:t>
      </w:r>
      <w:proofErr w:type="spellEnd"/>
      <w:r w:rsidRPr="00F62073">
        <w:rPr>
          <w:bCs/>
          <w:lang w:val="en-US"/>
        </w:rPr>
        <w:t xml:space="preserve"> &amp; Daehler, 1998)</w:t>
      </w:r>
      <w:r w:rsidR="005D4FC5">
        <w:rPr>
          <w:bCs/>
          <w:lang w:val="en-US"/>
        </w:rPr>
        <w:br/>
      </w:r>
      <w:r w:rsidR="005D4FC5">
        <w:rPr>
          <w:bCs/>
          <w:lang w:val="en-US"/>
        </w:rPr>
        <w:br/>
      </w:r>
      <w:r w:rsidR="005D4FC5">
        <w:rPr>
          <w:lang w:val="en-US"/>
        </w:rPr>
        <w:t>Complex Table (less accessible)</w:t>
      </w:r>
      <w:r w:rsidR="00E94037">
        <w:rPr>
          <w:lang w:val="en-US"/>
        </w:rPr>
        <w:br/>
      </w:r>
    </w:p>
    <w:tbl>
      <w:tblPr>
        <w:tblStyle w:val="a6"/>
        <w:tblpPr w:leftFromText="180" w:rightFromText="180" w:vertAnchor="text" w:horzAnchor="page" w:tblpX="1546" w:tblpY="266"/>
        <w:tblW w:w="9613" w:type="dxa"/>
        <w:tblLayout w:type="fixed"/>
        <w:tblLook w:val="04A0" w:firstRow="1" w:lastRow="0" w:firstColumn="1" w:lastColumn="0" w:noHBand="0" w:noVBand="1"/>
      </w:tblPr>
      <w:tblGrid>
        <w:gridCol w:w="1857"/>
        <w:gridCol w:w="2100"/>
        <w:gridCol w:w="2339"/>
        <w:gridCol w:w="1684"/>
        <w:gridCol w:w="1633"/>
      </w:tblGrid>
      <w:tr w:rsidR="005D4FC5" w:rsidRPr="00562E53" w:rsidTr="00E94037">
        <w:trPr>
          <w:trHeight w:val="651"/>
        </w:trPr>
        <w:tc>
          <w:tcPr>
            <w:tcW w:w="1857" w:type="dxa"/>
            <w:shd w:val="clear" w:color="auto" w:fill="2E74B5" w:themeFill="accent5" w:themeFillShade="BF"/>
          </w:tcPr>
          <w:p w:rsidR="005D4FC5" w:rsidRPr="008061AB" w:rsidRDefault="005D4FC5" w:rsidP="005D4FC5">
            <w:pPr>
              <w:pStyle w:val="1"/>
              <w:ind w:firstLine="113"/>
              <w:outlineLvl w:val="0"/>
              <w:rPr>
                <w:color w:val="auto"/>
                <w:sz w:val="22"/>
                <w:szCs w:val="22"/>
                <w:lang w:val="en-US"/>
              </w:rPr>
            </w:pPr>
            <w:r w:rsidRPr="008061AB">
              <w:rPr>
                <w:color w:val="auto"/>
                <w:sz w:val="22"/>
                <w:szCs w:val="22"/>
                <w:lang w:val="en-US"/>
              </w:rPr>
              <w:t>LESSON</w:t>
            </w:r>
          </w:p>
        </w:tc>
        <w:tc>
          <w:tcPr>
            <w:tcW w:w="2100" w:type="dxa"/>
            <w:shd w:val="clear" w:color="auto" w:fill="2E74B5" w:themeFill="accent5" w:themeFillShade="BF"/>
          </w:tcPr>
          <w:p w:rsidR="005D4FC5" w:rsidRPr="008061AB" w:rsidRDefault="005D4FC5" w:rsidP="005D4FC5">
            <w:pPr>
              <w:pStyle w:val="1"/>
              <w:ind w:firstLine="113"/>
              <w:outlineLvl w:val="0"/>
              <w:rPr>
                <w:color w:val="auto"/>
                <w:sz w:val="22"/>
                <w:szCs w:val="22"/>
                <w:lang w:val="en-US"/>
              </w:rPr>
            </w:pPr>
            <w:r w:rsidRPr="008061AB">
              <w:rPr>
                <w:color w:val="auto"/>
                <w:sz w:val="22"/>
                <w:szCs w:val="22"/>
                <w:lang w:val="en-US"/>
              </w:rPr>
              <w:t>TOPIC</w:t>
            </w:r>
          </w:p>
        </w:tc>
        <w:tc>
          <w:tcPr>
            <w:tcW w:w="2339" w:type="dxa"/>
            <w:shd w:val="clear" w:color="auto" w:fill="2E74B5" w:themeFill="accent5" w:themeFillShade="BF"/>
          </w:tcPr>
          <w:p w:rsidR="005D4FC5" w:rsidRPr="008061AB" w:rsidRDefault="005D4FC5" w:rsidP="005D4FC5">
            <w:pPr>
              <w:pStyle w:val="1"/>
              <w:ind w:firstLine="113"/>
              <w:outlineLvl w:val="0"/>
              <w:rPr>
                <w:color w:val="auto"/>
                <w:sz w:val="22"/>
                <w:szCs w:val="22"/>
                <w:lang w:val="en-US"/>
              </w:rPr>
            </w:pPr>
            <w:r w:rsidRPr="008061AB">
              <w:rPr>
                <w:color w:val="auto"/>
                <w:sz w:val="22"/>
                <w:szCs w:val="22"/>
                <w:lang w:val="en-US"/>
              </w:rPr>
              <w:t>ASSIGNMENT</w:t>
            </w:r>
          </w:p>
        </w:tc>
        <w:tc>
          <w:tcPr>
            <w:tcW w:w="1684" w:type="dxa"/>
            <w:shd w:val="clear" w:color="auto" w:fill="2E74B5" w:themeFill="accent5" w:themeFillShade="BF"/>
          </w:tcPr>
          <w:p w:rsidR="005D4FC5" w:rsidRPr="008061AB" w:rsidRDefault="005D4FC5" w:rsidP="005D4FC5">
            <w:pPr>
              <w:pStyle w:val="1"/>
              <w:ind w:firstLine="113"/>
              <w:outlineLvl w:val="0"/>
              <w:rPr>
                <w:color w:val="auto"/>
                <w:sz w:val="22"/>
                <w:szCs w:val="22"/>
                <w:lang w:val="en-US"/>
              </w:rPr>
            </w:pPr>
            <w:r w:rsidRPr="008061AB">
              <w:rPr>
                <w:color w:val="auto"/>
                <w:sz w:val="22"/>
                <w:szCs w:val="22"/>
                <w:lang w:val="en-US"/>
              </w:rPr>
              <w:t>Points</w:t>
            </w:r>
          </w:p>
        </w:tc>
        <w:tc>
          <w:tcPr>
            <w:tcW w:w="1631" w:type="dxa"/>
            <w:shd w:val="clear" w:color="auto" w:fill="2E74B5" w:themeFill="accent5" w:themeFillShade="BF"/>
          </w:tcPr>
          <w:p w:rsidR="005D4FC5" w:rsidRPr="008061AB" w:rsidRDefault="005D4FC5" w:rsidP="005D4FC5">
            <w:pPr>
              <w:pStyle w:val="1"/>
              <w:ind w:firstLine="113"/>
              <w:outlineLvl w:val="0"/>
              <w:rPr>
                <w:color w:val="auto"/>
                <w:sz w:val="22"/>
                <w:szCs w:val="22"/>
                <w:lang w:val="en-US"/>
              </w:rPr>
            </w:pPr>
            <w:r w:rsidRPr="008061AB">
              <w:rPr>
                <w:color w:val="auto"/>
                <w:sz w:val="22"/>
                <w:szCs w:val="22"/>
                <w:lang w:val="en-US"/>
              </w:rPr>
              <w:t>DUE</w:t>
            </w:r>
          </w:p>
        </w:tc>
      </w:tr>
      <w:tr w:rsidR="005D4FC5" w:rsidTr="00E94037">
        <w:trPr>
          <w:trHeight w:val="505"/>
        </w:trPr>
        <w:tc>
          <w:tcPr>
            <w:tcW w:w="1857" w:type="dxa"/>
            <w:vMerge w:val="restart"/>
            <w:shd w:val="clear" w:color="auto" w:fill="E7E6E6" w:themeFill="background2"/>
            <w:vAlign w:val="center"/>
          </w:tcPr>
          <w:p w:rsidR="005D4FC5" w:rsidRPr="00562E53" w:rsidRDefault="005D4FC5" w:rsidP="005D4FC5">
            <w:pPr>
              <w:pStyle w:val="1"/>
              <w:ind w:firstLine="113"/>
              <w:jc w:val="center"/>
              <w:outlineLvl w:val="0"/>
              <w:rPr>
                <w:color w:val="auto"/>
                <w:sz w:val="22"/>
                <w:szCs w:val="22"/>
                <w:lang w:val="en-US"/>
              </w:rPr>
            </w:pPr>
            <w:r w:rsidRPr="00562E53">
              <w:rPr>
                <w:color w:val="auto"/>
                <w:sz w:val="22"/>
                <w:szCs w:val="22"/>
                <w:lang w:val="en-US"/>
              </w:rPr>
              <w:t>1</w:t>
            </w:r>
          </w:p>
        </w:tc>
        <w:tc>
          <w:tcPr>
            <w:tcW w:w="2100" w:type="dxa"/>
            <w:vMerge w:val="restart"/>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What is Distance learning;</w:t>
            </w:r>
          </w:p>
        </w:tc>
        <w:tc>
          <w:tcPr>
            <w:tcW w:w="2339"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Wiki #1</w:t>
            </w:r>
          </w:p>
        </w:tc>
        <w:tc>
          <w:tcPr>
            <w:tcW w:w="1684"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10</w:t>
            </w:r>
          </w:p>
        </w:tc>
        <w:tc>
          <w:tcPr>
            <w:tcW w:w="1631"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March 10</w:t>
            </w:r>
          </w:p>
        </w:tc>
      </w:tr>
      <w:tr w:rsidR="005D4FC5" w:rsidTr="00E94037">
        <w:trPr>
          <w:trHeight w:val="488"/>
        </w:trPr>
        <w:tc>
          <w:tcPr>
            <w:tcW w:w="1857" w:type="dxa"/>
            <w:vMerge/>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p>
        </w:tc>
        <w:tc>
          <w:tcPr>
            <w:tcW w:w="2100" w:type="dxa"/>
            <w:vMerge/>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p>
        </w:tc>
        <w:tc>
          <w:tcPr>
            <w:tcW w:w="2339" w:type="dxa"/>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Presentation</w:t>
            </w:r>
          </w:p>
        </w:tc>
        <w:tc>
          <w:tcPr>
            <w:tcW w:w="1684" w:type="dxa"/>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20</w:t>
            </w:r>
          </w:p>
        </w:tc>
        <w:tc>
          <w:tcPr>
            <w:tcW w:w="1631" w:type="dxa"/>
            <w:vAlign w:val="center"/>
          </w:tcPr>
          <w:p w:rsidR="005D4FC5" w:rsidRPr="008061AB" w:rsidRDefault="005D4FC5" w:rsidP="005D4FC5">
            <w:pPr>
              <w:pStyle w:val="1"/>
              <w:ind w:firstLine="113"/>
              <w:outlineLvl w:val="0"/>
              <w:rPr>
                <w:color w:val="auto"/>
                <w:sz w:val="22"/>
                <w:szCs w:val="22"/>
                <w:lang w:val="en-US"/>
              </w:rPr>
            </w:pPr>
          </w:p>
        </w:tc>
      </w:tr>
      <w:tr w:rsidR="005D4FC5" w:rsidTr="00E94037">
        <w:trPr>
          <w:trHeight w:val="616"/>
        </w:trPr>
        <w:tc>
          <w:tcPr>
            <w:tcW w:w="1857" w:type="dxa"/>
            <w:shd w:val="clear" w:color="auto" w:fill="E7E6E6" w:themeFill="background2"/>
            <w:vAlign w:val="center"/>
          </w:tcPr>
          <w:p w:rsidR="005D4FC5" w:rsidRPr="00562E53" w:rsidRDefault="005D4FC5" w:rsidP="005D4FC5">
            <w:pPr>
              <w:pStyle w:val="1"/>
              <w:ind w:firstLine="113"/>
              <w:jc w:val="center"/>
              <w:outlineLvl w:val="0"/>
              <w:rPr>
                <w:color w:val="auto"/>
                <w:sz w:val="22"/>
                <w:szCs w:val="22"/>
                <w:lang w:val="en-US"/>
              </w:rPr>
            </w:pPr>
            <w:r w:rsidRPr="00562E53">
              <w:rPr>
                <w:color w:val="auto"/>
                <w:sz w:val="22"/>
                <w:szCs w:val="22"/>
                <w:lang w:val="en-US"/>
              </w:rPr>
              <w:t>2</w:t>
            </w:r>
          </w:p>
        </w:tc>
        <w:tc>
          <w:tcPr>
            <w:tcW w:w="2100"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History &amp; Theories</w:t>
            </w:r>
          </w:p>
        </w:tc>
        <w:tc>
          <w:tcPr>
            <w:tcW w:w="2339"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Brief Paper</w:t>
            </w:r>
          </w:p>
        </w:tc>
        <w:tc>
          <w:tcPr>
            <w:tcW w:w="1684"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20</w:t>
            </w:r>
          </w:p>
        </w:tc>
        <w:tc>
          <w:tcPr>
            <w:tcW w:w="1631"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March 24</w:t>
            </w:r>
          </w:p>
        </w:tc>
      </w:tr>
      <w:tr w:rsidR="005D4FC5" w:rsidTr="00E94037">
        <w:trPr>
          <w:trHeight w:val="302"/>
        </w:trPr>
        <w:tc>
          <w:tcPr>
            <w:tcW w:w="9613" w:type="dxa"/>
            <w:gridSpan w:val="5"/>
            <w:vAlign w:val="center"/>
          </w:tcPr>
          <w:p w:rsidR="005D4FC5" w:rsidRPr="00562E53" w:rsidRDefault="005D4FC5" w:rsidP="005D4FC5">
            <w:pPr>
              <w:pStyle w:val="1"/>
              <w:ind w:firstLine="113"/>
              <w:jc w:val="center"/>
              <w:outlineLvl w:val="0"/>
              <w:rPr>
                <w:color w:val="auto"/>
                <w:sz w:val="22"/>
                <w:szCs w:val="22"/>
                <w:lang w:val="en-US"/>
              </w:rPr>
            </w:pPr>
            <w:r w:rsidRPr="00562E53">
              <w:rPr>
                <w:color w:val="auto"/>
                <w:sz w:val="22"/>
                <w:szCs w:val="22"/>
                <w:lang w:val="en-US"/>
              </w:rPr>
              <w:t>Spring Break</w:t>
            </w:r>
          </w:p>
        </w:tc>
      </w:tr>
      <w:tr w:rsidR="005D4FC5" w:rsidTr="00294100">
        <w:trPr>
          <w:trHeight w:val="326"/>
        </w:trPr>
        <w:tc>
          <w:tcPr>
            <w:tcW w:w="1857" w:type="dxa"/>
            <w:vMerge w:val="restart"/>
            <w:shd w:val="clear" w:color="auto" w:fill="E7E6E6" w:themeFill="background2"/>
            <w:vAlign w:val="center"/>
          </w:tcPr>
          <w:p w:rsidR="005D4FC5" w:rsidRPr="00562E53" w:rsidRDefault="005D4FC5" w:rsidP="005D4FC5">
            <w:pPr>
              <w:pStyle w:val="1"/>
              <w:ind w:firstLine="113"/>
              <w:jc w:val="center"/>
              <w:outlineLvl w:val="0"/>
              <w:rPr>
                <w:color w:val="auto"/>
                <w:sz w:val="22"/>
                <w:szCs w:val="22"/>
                <w:lang w:val="en-US"/>
              </w:rPr>
            </w:pPr>
            <w:r>
              <w:rPr>
                <w:color w:val="auto"/>
                <w:sz w:val="22"/>
                <w:szCs w:val="22"/>
                <w:lang w:val="en-US"/>
              </w:rPr>
              <w:t>3</w:t>
            </w:r>
          </w:p>
        </w:tc>
        <w:tc>
          <w:tcPr>
            <w:tcW w:w="2100" w:type="dxa"/>
            <w:vMerge w:val="restart"/>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Distance Learners</w:t>
            </w:r>
          </w:p>
        </w:tc>
        <w:tc>
          <w:tcPr>
            <w:tcW w:w="2339"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Discussion #1</w:t>
            </w:r>
          </w:p>
        </w:tc>
        <w:tc>
          <w:tcPr>
            <w:tcW w:w="1684"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10</w:t>
            </w:r>
          </w:p>
        </w:tc>
        <w:tc>
          <w:tcPr>
            <w:tcW w:w="1631"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April 7</w:t>
            </w:r>
          </w:p>
        </w:tc>
      </w:tr>
      <w:tr w:rsidR="005D4FC5" w:rsidTr="00294100">
        <w:trPr>
          <w:trHeight w:val="526"/>
        </w:trPr>
        <w:tc>
          <w:tcPr>
            <w:tcW w:w="1857" w:type="dxa"/>
            <w:vMerge/>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p>
        </w:tc>
        <w:tc>
          <w:tcPr>
            <w:tcW w:w="2100" w:type="dxa"/>
            <w:vMerge/>
            <w:shd w:val="clear" w:color="auto" w:fill="E7E6E6" w:themeFill="background2"/>
            <w:vAlign w:val="center"/>
          </w:tcPr>
          <w:p w:rsidR="005D4FC5" w:rsidRPr="008061AB" w:rsidRDefault="005D4FC5" w:rsidP="005D4FC5">
            <w:pPr>
              <w:pStyle w:val="1"/>
              <w:ind w:firstLine="113"/>
              <w:outlineLvl w:val="0"/>
              <w:rPr>
                <w:color w:val="auto"/>
                <w:sz w:val="22"/>
                <w:szCs w:val="22"/>
                <w:lang w:val="en-US"/>
              </w:rPr>
            </w:pPr>
          </w:p>
        </w:tc>
        <w:tc>
          <w:tcPr>
            <w:tcW w:w="2339" w:type="dxa"/>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Group Project</w:t>
            </w:r>
          </w:p>
        </w:tc>
        <w:tc>
          <w:tcPr>
            <w:tcW w:w="1684" w:type="dxa"/>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50</w:t>
            </w:r>
          </w:p>
        </w:tc>
        <w:tc>
          <w:tcPr>
            <w:tcW w:w="1631" w:type="dxa"/>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April 14</w:t>
            </w:r>
          </w:p>
        </w:tc>
      </w:tr>
      <w:tr w:rsidR="005D4FC5" w:rsidTr="00294100">
        <w:trPr>
          <w:trHeight w:val="651"/>
        </w:trPr>
        <w:tc>
          <w:tcPr>
            <w:tcW w:w="1857" w:type="dxa"/>
            <w:shd w:val="clear" w:color="auto" w:fill="E7E6E6" w:themeFill="background2"/>
            <w:vAlign w:val="center"/>
          </w:tcPr>
          <w:p w:rsidR="005D4FC5" w:rsidRPr="00562E53" w:rsidRDefault="005D4FC5" w:rsidP="005D4FC5">
            <w:pPr>
              <w:pStyle w:val="1"/>
              <w:ind w:firstLine="113"/>
              <w:jc w:val="center"/>
              <w:outlineLvl w:val="0"/>
              <w:rPr>
                <w:color w:val="auto"/>
                <w:sz w:val="22"/>
                <w:szCs w:val="22"/>
                <w:lang w:val="en-US"/>
              </w:rPr>
            </w:pPr>
            <w:r w:rsidRPr="00562E53">
              <w:rPr>
                <w:color w:val="auto"/>
                <w:sz w:val="22"/>
                <w:szCs w:val="22"/>
                <w:lang w:val="en-US"/>
              </w:rPr>
              <w:t>4</w:t>
            </w:r>
          </w:p>
        </w:tc>
        <w:tc>
          <w:tcPr>
            <w:tcW w:w="2100"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Media Selection</w:t>
            </w:r>
          </w:p>
        </w:tc>
        <w:tc>
          <w:tcPr>
            <w:tcW w:w="2339"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Blog #1</w:t>
            </w:r>
          </w:p>
        </w:tc>
        <w:tc>
          <w:tcPr>
            <w:tcW w:w="1684"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10</w:t>
            </w:r>
          </w:p>
        </w:tc>
        <w:tc>
          <w:tcPr>
            <w:tcW w:w="1631" w:type="dxa"/>
            <w:shd w:val="clear" w:color="auto" w:fill="E7E6E6" w:themeFill="background2"/>
            <w:vAlign w:val="center"/>
          </w:tcPr>
          <w:p w:rsidR="005D4FC5" w:rsidRPr="00562E53" w:rsidRDefault="005D4FC5" w:rsidP="005D4FC5">
            <w:pPr>
              <w:pStyle w:val="1"/>
              <w:ind w:firstLine="113"/>
              <w:outlineLvl w:val="0"/>
              <w:rPr>
                <w:color w:val="auto"/>
                <w:sz w:val="22"/>
                <w:szCs w:val="22"/>
                <w:lang w:val="en-US"/>
              </w:rPr>
            </w:pPr>
            <w:r w:rsidRPr="00562E53">
              <w:rPr>
                <w:color w:val="auto"/>
                <w:sz w:val="22"/>
                <w:szCs w:val="22"/>
                <w:lang w:val="en-US"/>
              </w:rPr>
              <w:t>April 21</w:t>
            </w:r>
          </w:p>
        </w:tc>
      </w:tr>
    </w:tbl>
    <w:p w:rsidR="007C4F86" w:rsidRPr="00E94037" w:rsidRDefault="00E94037" w:rsidP="005D4FC5">
      <w:pPr>
        <w:spacing w:before="0"/>
        <w:jc w:val="center"/>
        <w:rPr>
          <w:b/>
          <w:bCs/>
          <w:lang w:val="en-US"/>
        </w:rPr>
        <w:sectPr w:rsidR="007C4F86" w:rsidRPr="00E94037" w:rsidSect="008C11FF">
          <w:headerReference w:type="default" r:id="rId17"/>
          <w:pgSz w:w="11906" w:h="16838"/>
          <w:pgMar w:top="1418" w:right="1418" w:bottom="1418" w:left="1418" w:header="709" w:footer="709" w:gutter="0"/>
          <w:cols w:space="708"/>
          <w:docGrid w:linePitch="360"/>
        </w:sectPr>
      </w:pPr>
      <w:r w:rsidRPr="00E94037">
        <w:rPr>
          <w:b/>
          <w:bCs/>
          <w:lang w:val="en-US"/>
        </w:rPr>
        <w:t>Class Schedule</w:t>
      </w:r>
      <w:r w:rsidR="005D4FC5" w:rsidRPr="00E94037">
        <w:rPr>
          <w:b/>
          <w:bCs/>
          <w:lang w:val="en-US"/>
        </w:rPr>
        <w:br/>
      </w:r>
    </w:p>
    <w:p w:rsidR="009B7648" w:rsidRDefault="00294100" w:rsidP="00E07CD2">
      <w:pPr>
        <w:pStyle w:val="1"/>
        <w:numPr>
          <w:ilvl w:val="0"/>
          <w:numId w:val="6"/>
        </w:numPr>
      </w:pPr>
      <w:r>
        <w:rPr>
          <w:bCs/>
          <w:noProof/>
          <w:lang w:val="en-US"/>
        </w:rPr>
        <w:lastRenderedPageBreak/>
        <w:drawing>
          <wp:anchor distT="0" distB="0" distL="0" distR="0" simplePos="0" relativeHeight="251663360" behindDoc="0" locked="0" layoutInCell="1" allowOverlap="1">
            <wp:simplePos x="0" y="0"/>
            <wp:positionH relativeFrom="margin">
              <wp:align>left</wp:align>
            </wp:positionH>
            <wp:positionV relativeFrom="page">
              <wp:posOffset>1314450</wp:posOffset>
            </wp:positionV>
            <wp:extent cx="3284855" cy="2362200"/>
            <wp:effectExtent l="0" t="0" r="0" b="0"/>
            <wp:wrapSquare wrapText="bothSides"/>
            <wp:docPr id="34" name="Εικόνα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lifecycle_apple.gif"/>
                    <pic:cNvPicPr/>
                  </pic:nvPicPr>
                  <pic:blipFill>
                    <a:blip r:embed="rId18">
                      <a:extLst>
                        <a:ext uri="{28A0092B-C50C-407E-A947-70E740481C1C}">
                          <a14:useLocalDpi xmlns:a14="http://schemas.microsoft.com/office/drawing/2010/main" val="0"/>
                        </a:ext>
                      </a:extLst>
                    </a:blip>
                    <a:stretch>
                      <a:fillRect/>
                    </a:stretch>
                  </pic:blipFill>
                  <pic:spPr>
                    <a:xfrm>
                      <a:off x="0" y="0"/>
                      <a:ext cx="3292159" cy="2367013"/>
                    </a:xfrm>
                    <a:prstGeom prst="rect">
                      <a:avLst/>
                    </a:prstGeom>
                  </pic:spPr>
                </pic:pic>
              </a:graphicData>
            </a:graphic>
            <wp14:sizeRelH relativeFrom="page">
              <wp14:pctWidth>0</wp14:pctWidth>
            </wp14:sizeRelH>
            <wp14:sizeRelV relativeFrom="page">
              <wp14:pctHeight>0</wp14:pctHeight>
            </wp14:sizeRelV>
          </wp:anchor>
        </w:drawing>
      </w:r>
      <w:r w:rsidR="00767A87">
        <w:rPr>
          <w:lang w:val="en-US"/>
        </w:rPr>
        <w:t>Ecological collapse</w:t>
      </w:r>
    </w:p>
    <w:p w:rsidR="00BE0047" w:rsidRDefault="00767A87" w:rsidP="00EF1165">
      <w:pPr>
        <w:rPr>
          <w:lang w:val="en-US"/>
        </w:rPr>
      </w:pPr>
      <w:r w:rsidRPr="00767A87">
        <w:rPr>
          <w:bCs/>
          <w:lang w:val="en-US"/>
        </w:rPr>
        <w:t xml:space="preserve">Ecological collapse </w:t>
      </w:r>
      <w:r w:rsidRPr="00767A87">
        <w:rPr>
          <w:lang w:val="en-US"/>
        </w:rPr>
        <w:t>refers to a situation where an ecosystem suffers a drastic, possibly permanent, reduction in carrying capacity for all organisms, often resulting in mass extinction. Usually, an ecological collapse is precipitated by a disastrous event occurring on a short time scale.</w:t>
      </w:r>
    </w:p>
    <w:p w:rsidR="00BE0047" w:rsidRDefault="00767A87" w:rsidP="00EF1165">
      <w:pPr>
        <w:rPr>
          <w:lang w:val="en-US"/>
        </w:rPr>
      </w:pPr>
      <w:r w:rsidRPr="00767A87">
        <w:rPr>
          <w:lang w:val="en-US"/>
        </w:rPr>
        <w:t>Ecosystems have the ability to rebound from a disruptive agent. The difference between collapse or a gentle rebound is determined by two factors—the toxicity of the introduced element and the resiliency of the original ecosystem.</w:t>
      </w:r>
    </w:p>
    <w:p w:rsidR="00BE0047" w:rsidRDefault="00767A87" w:rsidP="00EF1165">
      <w:pPr>
        <w:rPr>
          <w:lang w:val="en-US"/>
        </w:rPr>
      </w:pPr>
      <w:r w:rsidRPr="00767A87">
        <w:rPr>
          <w:lang w:val="en-US"/>
        </w:rPr>
        <w:t>Through natural selection the planet's species have continuously adapted to change through variation in their biological composition and distribution. Mathematically it can be demonstrated that greater numbers of different biological factors tend to dampen fluctuations in each of the individual factors.</w:t>
      </w:r>
    </w:p>
    <w:p w:rsidR="00184A5A" w:rsidRPr="00767A87" w:rsidRDefault="00767A87" w:rsidP="00EF1165">
      <w:pPr>
        <w:rPr>
          <w:lang w:val="en-US"/>
        </w:rPr>
        <w:sectPr w:rsidR="00184A5A" w:rsidRPr="00767A87" w:rsidSect="008C11FF">
          <w:headerReference w:type="default" r:id="rId19"/>
          <w:footerReference w:type="default" r:id="rId20"/>
          <w:pgSz w:w="11906" w:h="16838"/>
          <w:pgMar w:top="1418" w:right="1418" w:bottom="1418" w:left="1418" w:header="709" w:footer="709" w:gutter="0"/>
          <w:cols w:space="708"/>
          <w:docGrid w:linePitch="360"/>
        </w:sectPr>
      </w:pPr>
      <w:r w:rsidRPr="00767A87">
        <w:rPr>
          <w:lang w:val="en-US"/>
        </w:rPr>
        <w:t>Scientists can predict tipping points for ecological collapse. The most frequently used model for predicting food web collapse is called R50, which is a reliable measurement model for food web robustness</w:t>
      </w:r>
      <w:r>
        <w:rPr>
          <w:lang w:val="en-US"/>
        </w:rPr>
        <w:t>.</w:t>
      </w:r>
    </w:p>
    <w:p w:rsidR="0095470C" w:rsidRDefault="00767A87" w:rsidP="00E07CD2">
      <w:pPr>
        <w:pStyle w:val="1"/>
        <w:numPr>
          <w:ilvl w:val="0"/>
          <w:numId w:val="6"/>
        </w:numPr>
      </w:pPr>
      <w:r>
        <w:rPr>
          <w:lang w:val="en-US"/>
        </w:rPr>
        <w:lastRenderedPageBreak/>
        <w:t>Environmental issue</w:t>
      </w:r>
    </w:p>
    <w:p w:rsidR="00767A87" w:rsidRPr="00767A87" w:rsidRDefault="00767A87" w:rsidP="00767A87">
      <w:pPr>
        <w:rPr>
          <w:lang w:val="en-US"/>
        </w:rPr>
      </w:pPr>
      <w:r w:rsidRPr="00767A87">
        <w:rPr>
          <w:lang w:val="en-US"/>
        </w:rPr>
        <w:t>Environmental issue  are harmful effects of human activity on the biophysical environment. Environmental protection is a practice of protecting the natural environment on individual, organizational or governmental levels, for the benefit of both the environment and humans. Environmentalism, a social and environmental movement, addresses environmental issues through advocacy, education and activism.</w:t>
      </w:r>
    </w:p>
    <w:p w:rsidR="00767A87" w:rsidRPr="00767A87" w:rsidRDefault="00767A87" w:rsidP="00767A87">
      <w:pPr>
        <w:rPr>
          <w:lang w:val="en-US"/>
        </w:rPr>
      </w:pPr>
      <w:r w:rsidRPr="00767A87">
        <w:rPr>
          <w:lang w:val="en-US"/>
        </w:rPr>
        <w:t>The carbon dioxide equivalent of greenhouse gases (GHG) in the atmosphere has already exceeded 400 parts per million (NOAA) (with total "long-term" GHG exceeding 455 parts per million) (Intergovernmental Panel on Climate Change Report). This level is considered a tipping point. "The amount of greenhouse gas in the atmosphere is already above the threshold that can potentially cause dangerous climate change. We are already at risk of many areas of pollution...It's not next year or next decade, it's now." The UN Office for the Coordination of Humanitarian Affairs (OCHA) has stated "Climate change is not just a distant future threat. It is the main driver behind rising humanitarian needs and we are seeing its impact. The number of people affected and the damages inflicted by extreme weather has been unprecedented." Further, OCHA has stated:</w:t>
      </w:r>
    </w:p>
    <w:p w:rsidR="00767A87" w:rsidRPr="00767A87" w:rsidRDefault="00767A87" w:rsidP="00767A87">
      <w:pPr>
        <w:rPr>
          <w:lang w:val="en-US"/>
        </w:rPr>
      </w:pPr>
      <w:r w:rsidRPr="00767A87">
        <w:rPr>
          <w:lang w:val="en-US"/>
        </w:rPr>
        <w:t>Climate disasters are on the rise. Around 70 percent of disasters are now climate related – up from around 50 percent from two decades ago.</w:t>
      </w:r>
    </w:p>
    <w:p w:rsidR="00767A87" w:rsidRPr="00767A87" w:rsidRDefault="00767A87" w:rsidP="00767A87">
      <w:pPr>
        <w:rPr>
          <w:lang w:val="en-US"/>
        </w:rPr>
      </w:pPr>
      <w:r w:rsidRPr="00767A87">
        <w:rPr>
          <w:lang w:val="en-US"/>
        </w:rPr>
        <w:t>These disasters take a heavier human toll and come with a higher price tag. In the last decade, 2.4 billion people were affected by climate related disasters, compared to 1.7 billion in the previous decade. The cost of responding to disasters has risen tenfold between 1992 and 2008.</w:t>
      </w:r>
    </w:p>
    <w:p w:rsidR="00767A87" w:rsidRPr="00767A87" w:rsidRDefault="00767A87" w:rsidP="00767A87">
      <w:pPr>
        <w:rPr>
          <w:lang w:val="en-US"/>
        </w:rPr>
      </w:pPr>
      <w:r w:rsidRPr="00767A87">
        <w:rPr>
          <w:lang w:val="en-US"/>
        </w:rPr>
        <w:t>Destructive sudden heavy rains, intense tropical storms, repeated flooding and droughts are likely to increase, as will the vulnerability of local communities in the absence of strong concerted action.</w:t>
      </w:r>
    </w:p>
    <w:p w:rsidR="00767A87" w:rsidRPr="00767A87" w:rsidRDefault="00767A87" w:rsidP="00767A87">
      <w:pPr>
        <w:rPr>
          <w:lang w:val="en-US"/>
        </w:rPr>
      </w:pPr>
      <w:r w:rsidRPr="00767A87">
        <w:rPr>
          <w:lang w:val="en-US"/>
        </w:rPr>
        <w:t xml:space="preserve">Environment destruction caused by humans is a global problem, and this is a problem that is </w:t>
      </w:r>
      <w:proofErr w:type="spellStart"/>
      <w:r w:rsidRPr="00767A87">
        <w:rPr>
          <w:lang w:val="en-US"/>
        </w:rPr>
        <w:t>on going</w:t>
      </w:r>
      <w:proofErr w:type="spellEnd"/>
      <w:r w:rsidRPr="00767A87">
        <w:rPr>
          <w:lang w:val="en-US"/>
        </w:rPr>
        <w:t xml:space="preserve"> every day. By year 2050, the global human population is expected to grow by 2 billion people, thereby reaching a level of 9.6 billion people (Living Blue Planet 24).[4] The human effects on Earth can be seen in many different ways. A main one is the temperature rise, and according to the report ”Our Changing Climate”, the global warming that has been going on for the past 50 years is primarily due to human activities (Walsh, et al. 20). Since 1895, the U.S. average temperature has increased from 1.3 F to 1.9 °F, with most of the increase taken place since around year 1970 (Walsh, et al. 20)</w:t>
      </w:r>
    </w:p>
    <w:p w:rsidR="00562E53" w:rsidRPr="00562E53" w:rsidRDefault="00562E53" w:rsidP="00562E53">
      <w:pPr>
        <w:ind w:firstLine="0"/>
        <w:jc w:val="center"/>
        <w:rPr>
          <w:b/>
          <w:lang w:val="en-US"/>
        </w:rPr>
      </w:pPr>
    </w:p>
    <w:p w:rsidR="00F57E0A" w:rsidRPr="008C11FF" w:rsidRDefault="00F57E0A" w:rsidP="00F57E0A">
      <w:pPr>
        <w:pStyle w:val="1"/>
        <w:rPr>
          <w:lang w:val="en-US"/>
        </w:rPr>
        <w:sectPr w:rsidR="00F57E0A" w:rsidRPr="008C11FF" w:rsidSect="008C11FF">
          <w:headerReference w:type="default" r:id="rId21"/>
          <w:footerReference w:type="default" r:id="rId22"/>
          <w:pgSz w:w="11906" w:h="16838"/>
          <w:pgMar w:top="1418" w:right="1418" w:bottom="1418" w:left="1418" w:header="709" w:footer="709" w:gutter="0"/>
          <w:cols w:space="708"/>
          <w:docGrid w:linePitch="360"/>
        </w:sectPr>
      </w:pPr>
    </w:p>
    <w:p w:rsidR="00076132" w:rsidRPr="00076132" w:rsidRDefault="00F57E0A" w:rsidP="00E07CD2">
      <w:pPr>
        <w:pStyle w:val="1"/>
        <w:numPr>
          <w:ilvl w:val="0"/>
          <w:numId w:val="6"/>
        </w:numPr>
      </w:pPr>
      <w:bookmarkStart w:id="8" w:name="_Toc480826419"/>
      <w:r>
        <w:lastRenderedPageBreak/>
        <w:t>Η οικογένειά μου</w:t>
      </w:r>
      <w:bookmarkEnd w:id="8"/>
    </w:p>
    <w:p w:rsidR="00184A5A" w:rsidRPr="00076132" w:rsidRDefault="008419D8" w:rsidP="00E94037">
      <w:r w:rsidRPr="00360639">
        <w:rPr>
          <w:noProof/>
          <w:lang w:eastAsia="el-GR"/>
        </w:rPr>
        <w:drawing>
          <wp:inline distT="0" distB="0" distL="0" distR="0">
            <wp:extent cx="5274310" cy="3076575"/>
            <wp:effectExtent l="0" t="0" r="254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sectPr w:rsidR="00184A5A" w:rsidRPr="00076132" w:rsidSect="008C11FF">
      <w:headerReference w:type="default" r:id="rId28"/>
      <w:footerReference w:type="default" r:id="rId2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88E" w:rsidRDefault="0074288E" w:rsidP="00D00194">
      <w:pPr>
        <w:spacing w:before="0" w:after="0" w:line="240" w:lineRule="auto"/>
      </w:pPr>
      <w:r>
        <w:separator/>
      </w:r>
    </w:p>
  </w:endnote>
  <w:endnote w:type="continuationSeparator" w:id="0">
    <w:p w:rsidR="0074288E" w:rsidRDefault="0074288E" w:rsidP="00D001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5306116"/>
      <w:docPartObj>
        <w:docPartGallery w:val="Page Numbers (Bottom of Page)"/>
        <w:docPartUnique/>
      </w:docPartObj>
    </w:sdtPr>
    <w:sdtEndPr/>
    <w:sdtContent>
      <w:p w:rsidR="00767A87" w:rsidRDefault="00767A87">
        <w:pPr>
          <w:pStyle w:val="a5"/>
          <w:jc w:val="center"/>
        </w:pPr>
        <w:r>
          <w:rPr>
            <w:lang w:val="en-US"/>
          </w:rPr>
          <w:t>1-</w:t>
        </w:r>
        <w:r>
          <w:fldChar w:fldCharType="begin"/>
        </w:r>
        <w:r>
          <w:instrText>PAGE   \* MERGEFORMAT</w:instrText>
        </w:r>
        <w:r>
          <w:fldChar w:fldCharType="separate"/>
        </w:r>
        <w:r>
          <w:t>2</w:t>
        </w:r>
        <w:r>
          <w:fldChar w:fldCharType="end"/>
        </w:r>
      </w:p>
    </w:sdtContent>
  </w:sdt>
  <w:p w:rsidR="0034793F" w:rsidRPr="00F62073" w:rsidRDefault="0034793F">
    <w:pPr>
      <w:pStyle w:val="a5"/>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Default="007635D2" w:rsidP="003B3106">
    <w:pPr>
      <w:pStyle w:val="a5"/>
      <w:jc w:val="center"/>
    </w:pPr>
    <w:r>
      <w:ptab w:relativeTo="margin" w:alignment="center" w:leader="none"/>
    </w:r>
    <w:r>
      <w:rPr>
        <w:lang w:val="en-US"/>
      </w:rPr>
      <w:t>0</w:t>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A87" w:rsidRDefault="00767A87">
    <w:pPr>
      <w:pStyle w:val="a5"/>
      <w:jc w:val="center"/>
    </w:pPr>
    <w:r>
      <w:rPr>
        <w:lang w:val="en-US"/>
      </w:rPr>
      <w:t>3-</w:t>
    </w:r>
    <w:sdt>
      <w:sdtPr>
        <w:id w:val="-279950769"/>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rsidR="0034793F" w:rsidRDefault="0034793F">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286" w:rsidRDefault="00A60286">
    <w:pPr>
      <w:pStyle w:val="a5"/>
      <w:jc w:val="center"/>
    </w:pPr>
    <w:r>
      <w:rPr>
        <w:lang w:val="en-US"/>
      </w:rPr>
      <w:t>2-</w:t>
    </w:r>
    <w:sdt>
      <w:sdtPr>
        <w:id w:val="-375847731"/>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rsidR="00A60286" w:rsidRDefault="00A60286" w:rsidP="003B3106">
    <w:pPr>
      <w:pStyle w:val="a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286" w:rsidRDefault="00A60286">
    <w:pPr>
      <w:pStyle w:val="a5"/>
      <w:jc w:val="center"/>
    </w:pPr>
    <w:r>
      <w:rPr>
        <w:lang w:val="en-US"/>
      </w:rPr>
      <w:t>4-</w:t>
    </w:r>
    <w:sdt>
      <w:sdtPr>
        <w:id w:val="1969701171"/>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rsidR="00A60286" w:rsidRDefault="00A60286">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286" w:rsidRDefault="00A60286">
    <w:pPr>
      <w:pStyle w:val="a5"/>
      <w:jc w:val="center"/>
    </w:pPr>
    <w:r>
      <w:rPr>
        <w:lang w:val="en-US"/>
      </w:rPr>
      <w:t>5-</w:t>
    </w:r>
    <w:sdt>
      <w:sdtPr>
        <w:id w:val="1055511251"/>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rsidR="00A60286" w:rsidRDefault="00A60286">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898948"/>
      <w:docPartObj>
        <w:docPartGallery w:val="Page Numbers (Bottom of Page)"/>
        <w:docPartUnique/>
      </w:docPartObj>
    </w:sdtPr>
    <w:sdtEndPr/>
    <w:sdtContent>
      <w:p w:rsidR="00A60286" w:rsidRDefault="00A60286">
        <w:pPr>
          <w:pStyle w:val="a5"/>
          <w:jc w:val="center"/>
        </w:pPr>
        <w:r>
          <w:fldChar w:fldCharType="begin"/>
        </w:r>
        <w:r>
          <w:instrText>PAGE   \* MERGEFORMAT</w:instrText>
        </w:r>
        <w:r>
          <w:fldChar w:fldCharType="separate"/>
        </w:r>
        <w:r>
          <w:t>2</w:t>
        </w:r>
        <w:r>
          <w:fldChar w:fldCharType="end"/>
        </w:r>
      </w:p>
    </w:sdtContent>
  </w:sdt>
  <w:p w:rsidR="00A60286" w:rsidRDefault="00A602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88E" w:rsidRDefault="0074288E" w:rsidP="00D00194">
      <w:pPr>
        <w:spacing w:before="0" w:after="0" w:line="240" w:lineRule="auto"/>
      </w:pPr>
      <w:r>
        <w:separator/>
      </w:r>
    </w:p>
  </w:footnote>
  <w:footnote w:type="continuationSeparator" w:id="0">
    <w:p w:rsidR="0074288E" w:rsidRDefault="0074288E" w:rsidP="00D0019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Default="0034793F" w:rsidP="007B632E">
    <w:pPr>
      <w:pStyle w:val="a4"/>
      <w:jc w:val="right"/>
      <w:rPr>
        <w:lang w:val="en-US"/>
      </w:rPr>
    </w:pPr>
    <w:r>
      <w:t>1.</w:t>
    </w:r>
    <w:r w:rsidR="00F62073">
      <w:rPr>
        <w:lang w:val="en-US"/>
      </w:rPr>
      <w:t>Ecosystem ecology</w:t>
    </w:r>
  </w:p>
  <w:p w:rsidR="00F62073" w:rsidRPr="00F62073" w:rsidRDefault="00F62073" w:rsidP="007B632E">
    <w:pPr>
      <w:pStyle w:val="a4"/>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Default="0034793F" w:rsidP="003B3106">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Pr="000F57B6" w:rsidRDefault="0034793F" w:rsidP="000F57B6">
    <w:pPr>
      <w:pStyle w:val="a4"/>
      <w:jc w:val="right"/>
    </w:pPr>
    <w:r w:rsidRPr="000F57B6">
      <w:t>2.Μέσα Διαδικτυακού εκφοβισμού</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Pr="00AA5585" w:rsidRDefault="0034793F" w:rsidP="003B3106">
    <w:pPr>
      <w:pStyle w:val="a4"/>
      <w:jc w:val="right"/>
      <w:rPr>
        <w:lang w:val="en-US"/>
      </w:rPr>
    </w:pPr>
    <w:r>
      <w:t>2.</w:t>
    </w:r>
    <w:r w:rsidR="00AA5585">
      <w:t>Ε</w:t>
    </w:r>
    <w:proofErr w:type="spellStart"/>
    <w:r w:rsidR="00AA5585">
      <w:rPr>
        <w:lang w:val="en-US"/>
      </w:rPr>
      <w:t>nvironmental</w:t>
    </w:r>
    <w:proofErr w:type="spellEnd"/>
    <w:r w:rsidR="00AA5585">
      <w:rPr>
        <w:lang w:val="en-US"/>
      </w:rPr>
      <w:t xml:space="preserve"> Education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Pr="00767A87" w:rsidRDefault="0034793F" w:rsidP="000F57B6">
    <w:pPr>
      <w:pStyle w:val="a4"/>
      <w:jc w:val="right"/>
      <w:rPr>
        <w:lang w:val="en-US"/>
      </w:rPr>
    </w:pPr>
    <w:r>
      <w:t>3</w:t>
    </w:r>
    <w:r w:rsidRPr="000F57B6">
      <w:t>.</w:t>
    </w:r>
    <w:r w:rsidR="00767A87">
      <w:rPr>
        <w:lang w:val="en-US"/>
      </w:rPr>
      <w:t>Socio-ecological models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Pr="00767A87" w:rsidRDefault="0034793F" w:rsidP="000F57B6">
    <w:pPr>
      <w:pStyle w:val="a4"/>
      <w:jc w:val="right"/>
      <w:rPr>
        <w:lang w:val="en-US"/>
      </w:rPr>
    </w:pPr>
    <w:r>
      <w:t>4</w:t>
    </w:r>
    <w:r w:rsidRPr="000F57B6">
      <w:t>.</w:t>
    </w:r>
    <w:r w:rsidR="00767A87">
      <w:rPr>
        <w:lang w:val="en-US"/>
      </w:rPr>
      <w:t>Ecological collapse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Pr="00767A87" w:rsidRDefault="0034793F" w:rsidP="000F57B6">
    <w:pPr>
      <w:pStyle w:val="a4"/>
      <w:jc w:val="right"/>
      <w:rPr>
        <w:lang w:val="en-US"/>
      </w:rPr>
    </w:pPr>
    <w:r>
      <w:t>5</w:t>
    </w:r>
    <w:r w:rsidRPr="000F57B6">
      <w:t>.</w:t>
    </w:r>
    <w:r w:rsidR="00767A87">
      <w:rPr>
        <w:lang w:val="en-US"/>
      </w:rPr>
      <w:t>Environmental issue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3F" w:rsidRPr="000F57B6" w:rsidRDefault="0034793F" w:rsidP="000F57B6">
    <w:pPr>
      <w:pStyle w:val="a4"/>
      <w:jc w:val="right"/>
    </w:pPr>
    <w:r>
      <w:t>6</w:t>
    </w:r>
    <w:r w:rsidRPr="000F57B6">
      <w:t>.</w:t>
    </w:r>
    <w:r>
      <w:t>Η οικογένειά μου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6406A"/>
    <w:multiLevelType w:val="hybridMultilevel"/>
    <w:tmpl w:val="9EAE23BE"/>
    <w:lvl w:ilvl="0" w:tplc="847892C8">
      <w:start w:val="1"/>
      <w:numFmt w:val="decimal"/>
      <w:lvlText w:val="%1."/>
      <w:lvlJc w:val="left"/>
      <w:pPr>
        <w:ind w:left="643" w:hanging="360"/>
      </w:pPr>
      <w:rPr>
        <w:rFonts w:ascii="Arial" w:eastAsiaTheme="majorEastAsia" w:hAnsi="Arial" w:cstheme="majorBidi" w:hint="default"/>
        <w:color w:val="FF0000"/>
        <w:sz w:val="36"/>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2ED71F7B"/>
    <w:multiLevelType w:val="hybridMultilevel"/>
    <w:tmpl w:val="BB24E166"/>
    <w:lvl w:ilvl="0" w:tplc="393AAF68">
      <w:start w:val="1"/>
      <w:numFmt w:val="decimal"/>
      <w:lvlText w:val="%1."/>
      <w:lvlJc w:val="left"/>
      <w:pPr>
        <w:ind w:left="720" w:hanging="360"/>
      </w:pPr>
      <w:rPr>
        <w:rFonts w:ascii="Arial" w:eastAsiaTheme="majorEastAsia" w:hAnsi="Arial" w:cstheme="majorBidi" w:hint="default"/>
        <w:color w:val="996633"/>
        <w:sz w:val="3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E1C691E"/>
    <w:multiLevelType w:val="hybridMultilevel"/>
    <w:tmpl w:val="364EC8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6A2B24"/>
    <w:multiLevelType w:val="hybridMultilevel"/>
    <w:tmpl w:val="15D872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105457B"/>
    <w:multiLevelType w:val="hybridMultilevel"/>
    <w:tmpl w:val="CFACAB04"/>
    <w:lvl w:ilvl="0" w:tplc="B27837B0">
      <w:start w:val="1"/>
      <w:numFmt w:val="decimal"/>
      <w:lvlText w:val="%1."/>
      <w:lvlJc w:val="left"/>
      <w:pPr>
        <w:ind w:left="1069" w:hanging="360"/>
      </w:pPr>
      <w:rPr>
        <w:rFonts w:ascii="Arial" w:eastAsiaTheme="majorEastAsia" w:hAnsi="Arial" w:cstheme="majorBidi" w:hint="default"/>
        <w:color w:val="996633"/>
        <w:sz w:val="36"/>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5" w15:restartNumberingAfterBreak="0">
    <w:nsid w:val="628B2ACB"/>
    <w:multiLevelType w:val="hybridMultilevel"/>
    <w:tmpl w:val="71622AF2"/>
    <w:lvl w:ilvl="0" w:tplc="D4B48EC4">
      <w:start w:val="1"/>
      <w:numFmt w:val="decimal"/>
      <w:lvlText w:val="%1."/>
      <w:lvlJc w:val="left"/>
      <w:pPr>
        <w:ind w:left="720" w:hanging="360"/>
      </w:pPr>
      <w:rPr>
        <w:rFonts w:ascii="Arial" w:eastAsiaTheme="majorEastAsia" w:hAnsi="Arial" w:cstheme="majorBidi" w:hint="default"/>
        <w:color w:val="996633"/>
        <w:sz w:val="3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seche">
    <w15:presenceInfo w15:providerId="None" w15:userId="tse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C56"/>
    <w:rsid w:val="00032796"/>
    <w:rsid w:val="00070D34"/>
    <w:rsid w:val="00076132"/>
    <w:rsid w:val="000B5FE1"/>
    <w:rsid w:val="000F57B6"/>
    <w:rsid w:val="00101956"/>
    <w:rsid w:val="00124128"/>
    <w:rsid w:val="0012616B"/>
    <w:rsid w:val="00161718"/>
    <w:rsid w:val="00184A5A"/>
    <w:rsid w:val="00195F92"/>
    <w:rsid w:val="001C0692"/>
    <w:rsid w:val="001C5EDE"/>
    <w:rsid w:val="00252984"/>
    <w:rsid w:val="00263D7C"/>
    <w:rsid w:val="00280DCC"/>
    <w:rsid w:val="00282951"/>
    <w:rsid w:val="00294100"/>
    <w:rsid w:val="002A301F"/>
    <w:rsid w:val="002B14F4"/>
    <w:rsid w:val="00335F29"/>
    <w:rsid w:val="0034793F"/>
    <w:rsid w:val="003B3106"/>
    <w:rsid w:val="004769FD"/>
    <w:rsid w:val="004B3D52"/>
    <w:rsid w:val="004E6C56"/>
    <w:rsid w:val="004F5CE5"/>
    <w:rsid w:val="00527CFE"/>
    <w:rsid w:val="00562E53"/>
    <w:rsid w:val="005D4FC5"/>
    <w:rsid w:val="00603168"/>
    <w:rsid w:val="006260FF"/>
    <w:rsid w:val="00642BE9"/>
    <w:rsid w:val="00652F0B"/>
    <w:rsid w:val="006C3389"/>
    <w:rsid w:val="00730DAF"/>
    <w:rsid w:val="00740ABD"/>
    <w:rsid w:val="0074288E"/>
    <w:rsid w:val="007635D2"/>
    <w:rsid w:val="00767A87"/>
    <w:rsid w:val="007B352A"/>
    <w:rsid w:val="007B632E"/>
    <w:rsid w:val="007C4F86"/>
    <w:rsid w:val="008061AB"/>
    <w:rsid w:val="008419D8"/>
    <w:rsid w:val="00895354"/>
    <w:rsid w:val="008A3952"/>
    <w:rsid w:val="008C11FF"/>
    <w:rsid w:val="00941C00"/>
    <w:rsid w:val="0095470C"/>
    <w:rsid w:val="00995923"/>
    <w:rsid w:val="009B7648"/>
    <w:rsid w:val="00A2410A"/>
    <w:rsid w:val="00A60286"/>
    <w:rsid w:val="00A7691D"/>
    <w:rsid w:val="00AA5585"/>
    <w:rsid w:val="00AC2669"/>
    <w:rsid w:val="00B615BF"/>
    <w:rsid w:val="00BE0047"/>
    <w:rsid w:val="00C13824"/>
    <w:rsid w:val="00C57136"/>
    <w:rsid w:val="00C61FE6"/>
    <w:rsid w:val="00CA0F5D"/>
    <w:rsid w:val="00D00194"/>
    <w:rsid w:val="00D2641C"/>
    <w:rsid w:val="00DA1183"/>
    <w:rsid w:val="00DB7E01"/>
    <w:rsid w:val="00DE3F96"/>
    <w:rsid w:val="00E01818"/>
    <w:rsid w:val="00E07CD2"/>
    <w:rsid w:val="00E42A56"/>
    <w:rsid w:val="00E94037"/>
    <w:rsid w:val="00EF1165"/>
    <w:rsid w:val="00F2574C"/>
    <w:rsid w:val="00F540CD"/>
    <w:rsid w:val="00F57E0A"/>
    <w:rsid w:val="00F62073"/>
    <w:rsid w:val="00F759CD"/>
    <w:rsid w:val="00F92615"/>
    <w:rsid w:val="00F96F4D"/>
    <w:rsid w:val="00F974B5"/>
    <w:rsid w:val="00FA3AC9"/>
    <w:rsid w:val="00FD4AE8"/>
    <w:rsid w:val="00FD5A2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E32F1"/>
  <w15:docId w15:val="{F848F4D8-494B-4CB5-8B98-C05590907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2669"/>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DA1183"/>
    <w:pPr>
      <w:keepNext/>
      <w:keepLines/>
      <w:spacing w:before="0" w:after="380"/>
      <w:outlineLvl w:val="0"/>
    </w:pPr>
    <w:rPr>
      <w:rFonts w:ascii="Arial" w:eastAsiaTheme="majorEastAsia" w:hAnsi="Arial" w:cstheme="majorBidi"/>
      <w:color w:val="FF0000"/>
      <w:sz w:val="36"/>
      <w:szCs w:val="32"/>
    </w:rPr>
  </w:style>
  <w:style w:type="paragraph" w:styleId="2">
    <w:name w:val="heading 2"/>
    <w:basedOn w:val="a"/>
    <w:next w:val="a"/>
    <w:link w:val="2Char"/>
    <w:uiPriority w:val="9"/>
    <w:unhideWhenUsed/>
    <w:qFormat/>
    <w:rsid w:val="00DA1183"/>
    <w:pPr>
      <w:keepNext/>
      <w:keepLines/>
      <w:spacing w:before="0" w:after="0"/>
      <w:outlineLvl w:val="1"/>
    </w:pPr>
    <w:rPr>
      <w:rFonts w:eastAsiaTheme="majorEastAsia" w:cstheme="majorBidi"/>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A1183"/>
    <w:rPr>
      <w:rFonts w:ascii="Arial" w:eastAsiaTheme="majorEastAsia" w:hAnsi="Arial" w:cstheme="majorBidi"/>
      <w:color w:val="FF0000"/>
      <w:sz w:val="36"/>
      <w:szCs w:val="32"/>
    </w:rPr>
  </w:style>
  <w:style w:type="character" w:customStyle="1" w:styleId="2Char">
    <w:name w:val="Επικεφαλίδα 2 Char"/>
    <w:basedOn w:val="a0"/>
    <w:link w:val="2"/>
    <w:uiPriority w:val="9"/>
    <w:rsid w:val="00DA1183"/>
    <w:rPr>
      <w:rFonts w:ascii="Times New Roman" w:eastAsiaTheme="majorEastAsia" w:hAnsi="Times New Roman" w:cstheme="majorBidi"/>
      <w:sz w:val="24"/>
      <w:szCs w:val="26"/>
    </w:rPr>
  </w:style>
  <w:style w:type="paragraph" w:styleId="a3">
    <w:name w:val="List Paragraph"/>
    <w:basedOn w:val="a"/>
    <w:uiPriority w:val="34"/>
    <w:qFormat/>
    <w:rsid w:val="00642BE9"/>
    <w:pPr>
      <w:ind w:left="720"/>
      <w:contextualSpacing/>
    </w:pPr>
  </w:style>
  <w:style w:type="paragraph" w:styleId="a4">
    <w:name w:val="header"/>
    <w:basedOn w:val="a"/>
    <w:link w:val="Char"/>
    <w:uiPriority w:val="99"/>
    <w:unhideWhenUsed/>
    <w:rsid w:val="00D00194"/>
    <w:pPr>
      <w:tabs>
        <w:tab w:val="center" w:pos="4153"/>
        <w:tab w:val="right" w:pos="8306"/>
      </w:tabs>
      <w:spacing w:before="0" w:after="0" w:line="240" w:lineRule="auto"/>
    </w:pPr>
  </w:style>
  <w:style w:type="character" w:customStyle="1" w:styleId="Char">
    <w:name w:val="Κεφαλίδα Char"/>
    <w:basedOn w:val="a0"/>
    <w:link w:val="a4"/>
    <w:uiPriority w:val="99"/>
    <w:rsid w:val="00D00194"/>
    <w:rPr>
      <w:rFonts w:ascii="Times New Roman" w:hAnsi="Times New Roman"/>
    </w:rPr>
  </w:style>
  <w:style w:type="paragraph" w:styleId="a5">
    <w:name w:val="footer"/>
    <w:basedOn w:val="a"/>
    <w:link w:val="Char0"/>
    <w:uiPriority w:val="99"/>
    <w:unhideWhenUsed/>
    <w:rsid w:val="00D00194"/>
    <w:pPr>
      <w:tabs>
        <w:tab w:val="center" w:pos="4153"/>
        <w:tab w:val="right" w:pos="8306"/>
      </w:tabs>
      <w:spacing w:before="0" w:after="0" w:line="240" w:lineRule="auto"/>
    </w:pPr>
  </w:style>
  <w:style w:type="character" w:customStyle="1" w:styleId="Char0">
    <w:name w:val="Υποσέλιδο Char"/>
    <w:basedOn w:val="a0"/>
    <w:link w:val="a5"/>
    <w:uiPriority w:val="99"/>
    <w:rsid w:val="00D00194"/>
    <w:rPr>
      <w:rFonts w:ascii="Times New Roman" w:hAnsi="Times New Roman"/>
    </w:rPr>
  </w:style>
  <w:style w:type="table" w:styleId="a6">
    <w:name w:val="Table Grid"/>
    <w:basedOn w:val="a1"/>
    <w:uiPriority w:val="39"/>
    <w:rsid w:val="00DB7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link w:val="Char1"/>
    <w:uiPriority w:val="1"/>
    <w:qFormat/>
    <w:rsid w:val="004B3D52"/>
    <w:pPr>
      <w:spacing w:after="0" w:line="240" w:lineRule="auto"/>
    </w:pPr>
    <w:rPr>
      <w:rFonts w:eastAsiaTheme="minorEastAsia"/>
      <w:lang w:eastAsia="el-GR"/>
    </w:rPr>
  </w:style>
  <w:style w:type="character" w:customStyle="1" w:styleId="Char1">
    <w:name w:val="Χωρίς διάστιχο Char"/>
    <w:basedOn w:val="a0"/>
    <w:link w:val="a7"/>
    <w:uiPriority w:val="1"/>
    <w:rsid w:val="004B3D52"/>
    <w:rPr>
      <w:rFonts w:eastAsiaTheme="minorEastAsia"/>
      <w:lang w:eastAsia="el-GR"/>
    </w:rPr>
  </w:style>
  <w:style w:type="paragraph" w:styleId="a8">
    <w:name w:val="TOC Heading"/>
    <w:basedOn w:val="1"/>
    <w:next w:val="a"/>
    <w:uiPriority w:val="39"/>
    <w:unhideWhenUsed/>
    <w:qFormat/>
    <w:rsid w:val="00F974B5"/>
    <w:pPr>
      <w:spacing w:before="240" w:line="259" w:lineRule="auto"/>
      <w:ind w:firstLine="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F974B5"/>
    <w:pPr>
      <w:spacing w:after="100"/>
    </w:pPr>
  </w:style>
  <w:style w:type="character" w:styleId="-">
    <w:name w:val="Hyperlink"/>
    <w:basedOn w:val="a0"/>
    <w:uiPriority w:val="99"/>
    <w:unhideWhenUsed/>
    <w:rsid w:val="00F974B5"/>
    <w:rPr>
      <w:color w:val="0563C1" w:themeColor="hyperlink"/>
      <w:u w:val="single"/>
    </w:rPr>
  </w:style>
  <w:style w:type="paragraph" w:styleId="a9">
    <w:name w:val="Balloon Text"/>
    <w:basedOn w:val="a"/>
    <w:link w:val="Char2"/>
    <w:uiPriority w:val="99"/>
    <w:semiHidden/>
    <w:unhideWhenUsed/>
    <w:rsid w:val="001C5EDE"/>
    <w:pPr>
      <w:spacing w:before="0" w:after="0" w:line="240" w:lineRule="auto"/>
    </w:pPr>
    <w:rPr>
      <w:rFonts w:ascii="Tahoma" w:hAnsi="Tahoma" w:cs="Tahoma"/>
      <w:sz w:val="16"/>
      <w:szCs w:val="16"/>
    </w:rPr>
  </w:style>
  <w:style w:type="character" w:customStyle="1" w:styleId="Char2">
    <w:name w:val="Κείμενο πλαισίου Char"/>
    <w:basedOn w:val="a0"/>
    <w:link w:val="a9"/>
    <w:uiPriority w:val="99"/>
    <w:semiHidden/>
    <w:rsid w:val="001C5E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gif"/><Relationship Id="rId26" Type="http://schemas.openxmlformats.org/officeDocument/2006/relationships/diagramColors" Target="diagrams/colors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diagramLayout" Target="diagrams/layout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diagramData" Target="diagrams/data1.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microsoft.com/office/2007/relationships/diagramDrawing" Target="diagrams/drawing1.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9DF0B5-3CCC-4A72-B526-E419A10EEA72}"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el-GR"/>
        </a:p>
      </dgm:t>
    </dgm:pt>
    <dgm:pt modelId="{B3C1A7E6-EAC2-4884-8D54-003A3D7D88D7}">
      <dgm:prSet phldrT="[Κείμενο]"/>
      <dgm:spPr>
        <a:xfrm>
          <a:off x="930410" y="519717"/>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Διονύσης-Όλγα</a:t>
          </a:r>
        </a:p>
      </dgm:t>
    </dgm:pt>
    <dgm:pt modelId="{15A6AE63-65D2-45CA-BDB9-10EE5116AC5D}" type="parTrans" cxnId="{53DB71A7-0490-4099-B47A-A77D77B8A935}">
      <dgm:prSet/>
      <dgm:spPr/>
      <dgm:t>
        <a:bodyPr/>
        <a:lstStyle/>
        <a:p>
          <a:endParaRPr lang="el-GR"/>
        </a:p>
      </dgm:t>
    </dgm:pt>
    <dgm:pt modelId="{82B1F8B2-C6FF-40B7-81AF-2B1D6CBFD18E}" type="sibTrans" cxnId="{53DB71A7-0490-4099-B47A-A77D77B8A935}">
      <dgm:prSet/>
      <dgm:spPr>
        <a:xfrm>
          <a:off x="1017844" y="695766"/>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387784D1-AE1A-4DBF-B94E-D2DC6BAA3F20}" type="asst">
      <dgm:prSet phldrT="[Κείμενο]"/>
      <dgm:spPr>
        <a:xfrm>
          <a:off x="343890" y="876845"/>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Αναστασια</a:t>
          </a:r>
        </a:p>
      </dgm:t>
    </dgm:pt>
    <dgm:pt modelId="{FFAFC528-87CC-4C7F-9062-A338C5C5DFEF}" type="parTrans" cxnId="{4E63150E-627A-48E5-880F-F6BFF3B99C3D}">
      <dgm:prSet/>
      <dgm:spPr>
        <a:xfrm>
          <a:off x="781063" y="746066"/>
          <a:ext cx="367933" cy="243953"/>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A2E6D04D-1BC5-48F0-AF8E-89D39074C9EE}" type="sibTrans" cxnId="{4E63150E-627A-48E5-880F-F6BFF3B99C3D}">
      <dgm:prSet/>
      <dgm:spPr>
        <a:xfrm>
          <a:off x="431325" y="1052895"/>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D7A2FE2B-8BA5-4940-B47E-0F1A90A80096}" type="asst">
      <dgm:prSet phldrT="[Κείμενο]"/>
      <dgm:spPr>
        <a:xfrm>
          <a:off x="50630"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Σωτήρης</a:t>
          </a:r>
        </a:p>
      </dgm:t>
    </dgm:pt>
    <dgm:pt modelId="{EC16EE61-9CEB-48C4-AF5F-C3A065CFD3F7}" type="parTrans" cxnId="{450806B9-635F-4D93-9ED3-1C567F0F938F}">
      <dgm:prSet/>
      <dgm:spPr>
        <a:xfrm>
          <a:off x="442083" y="1103194"/>
          <a:ext cx="91440" cy="243953"/>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89B593B8-C5E5-4D03-8E91-6357CF99FFED}" type="sibTrans" cxnId="{450806B9-635F-4D93-9ED3-1C567F0F938F}">
      <dgm:prSet/>
      <dgm:spPr>
        <a:xfrm>
          <a:off x="138065"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6CCAC308-1769-4326-A257-65EF3469911F}" type="asst">
      <dgm:prSet phldrT="[Κείμενο]"/>
      <dgm:spPr>
        <a:xfrm>
          <a:off x="637150"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Διονύσης</a:t>
          </a:r>
        </a:p>
      </dgm:t>
    </dgm:pt>
    <dgm:pt modelId="{56E64A62-21C2-4DEC-8BB3-E210BB0B863E}" type="parTrans" cxnId="{B3949AAC-1725-47CC-A0C8-589A0DD5F73A}">
      <dgm:prSet/>
      <dgm:spPr>
        <a:xfrm>
          <a:off x="516757" y="1103194"/>
          <a:ext cx="91440" cy="243953"/>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5EE2CE6C-31F9-426E-94D3-0B96F25406ED}" type="sibTrans" cxnId="{B3949AAC-1725-47CC-A0C8-589A0DD5F73A}">
      <dgm:prSet/>
      <dgm:spPr>
        <a:xfrm>
          <a:off x="724585"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B5257C07-7883-4F67-96D1-D3CDDC3B513D}" type="asst">
      <dgm:prSet phldrT="[Κείμενο]"/>
      <dgm:spPr>
        <a:xfrm>
          <a:off x="50630" y="1591102"/>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Νίνα</a:t>
          </a:r>
        </a:p>
      </dgm:t>
    </dgm:pt>
    <dgm:pt modelId="{EB20565A-7D53-4856-B47C-07A9D6447475}" type="parTrans" cxnId="{E10EFDAC-61F6-4436-8837-2A0C6007CB3B}">
      <dgm:prSet/>
      <dgm:spPr>
        <a:xfrm>
          <a:off x="442083" y="1103194"/>
          <a:ext cx="91440" cy="601081"/>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6DA7B267-3740-4471-BDA8-FF4DE2D2D096}" type="sibTrans" cxnId="{E10EFDAC-61F6-4436-8837-2A0C6007CB3B}">
      <dgm:prSet/>
      <dgm:spPr>
        <a:xfrm>
          <a:off x="138065" y="1767151"/>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ACB66DFE-A320-42CF-B1E1-85DE822126AB}">
      <dgm:prSet phldrT="[Κείμενο]"/>
      <dgm:spPr>
        <a:xfrm>
          <a:off x="197260" y="1948230"/>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Φλωρίκα</a:t>
          </a:r>
        </a:p>
      </dgm:t>
    </dgm:pt>
    <dgm:pt modelId="{54BAC6C8-662E-4F1E-BA99-25DC4196F4E3}" type="parTrans" cxnId="{317FF0FC-57D7-41A5-8315-EA42E7CD1620}">
      <dgm:prSet/>
      <dgm:spPr>
        <a:xfrm>
          <a:off x="415847" y="746066"/>
          <a:ext cx="733149" cy="1202163"/>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80CFE5EA-11A6-4902-86BD-2E8DA3C35E78}" type="sibTrans" cxnId="{317FF0FC-57D7-41A5-8315-EA42E7CD1620}">
      <dgm:prSet/>
      <dgm:spPr>
        <a:xfrm>
          <a:off x="284695" y="2124279"/>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F745B8E5-2BF0-4216-AE60-F794B9205DCE}">
      <dgm:prSet phldrT="[Κείμενο]"/>
      <dgm:spPr>
        <a:xfrm>
          <a:off x="783780" y="1948230"/>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Κατερίνα</a:t>
          </a:r>
        </a:p>
      </dgm:t>
    </dgm:pt>
    <dgm:pt modelId="{0417FF55-8762-4082-B842-3C8AE7FDDFBC}" type="parTrans" cxnId="{E84F3375-8FB7-4A4C-A480-D32466827A0B}">
      <dgm:prSet/>
      <dgm:spPr>
        <a:xfrm>
          <a:off x="1002366" y="746066"/>
          <a:ext cx="146629" cy="1202163"/>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C8725127-53F4-4763-8D7C-98D42BCED917}" type="sibTrans" cxnId="{E84F3375-8FB7-4A4C-A480-D32466827A0B}">
      <dgm:prSet/>
      <dgm:spPr>
        <a:xfrm>
          <a:off x="871214" y="2124279"/>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1F5AC620-A139-45DE-ABF9-5AEE3CBC8E76}">
      <dgm:prSet phldrT="[Κείμενο]"/>
      <dgm:spPr>
        <a:xfrm>
          <a:off x="490520" y="2305358"/>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Διονύσης</a:t>
          </a:r>
        </a:p>
      </dgm:t>
    </dgm:pt>
    <dgm:pt modelId="{7D72D907-32F3-4C6C-A741-87398EE05A6F}" type="parTrans" cxnId="{EF62D9A8-47CC-46AC-A538-3FAE84DCF694}">
      <dgm:prSet/>
      <dgm:spPr>
        <a:xfrm>
          <a:off x="709106" y="2174579"/>
          <a:ext cx="293259"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BD2102D9-EED8-4002-947B-47067F54CE73}" type="sibTrans" cxnId="{EF62D9A8-47CC-46AC-A538-3FAE84DCF694}">
      <dgm:prSet/>
      <dgm:spPr>
        <a:xfrm>
          <a:off x="577955" y="2481407"/>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F84E4D8C-A4E9-4ADA-91FF-110D76734A6F}">
      <dgm:prSet phldrT="[Κείμενο]"/>
      <dgm:spPr>
        <a:xfrm>
          <a:off x="1077040" y="2305358"/>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Κώστας</a:t>
          </a:r>
        </a:p>
      </dgm:t>
    </dgm:pt>
    <dgm:pt modelId="{7222A4B6-AA3A-4452-AF8C-148B55D4B06A}" type="parTrans" cxnId="{817E0FDF-BF11-457E-9D77-9317F085F82B}">
      <dgm:prSet/>
      <dgm:spPr>
        <a:xfrm>
          <a:off x="1002366" y="2174579"/>
          <a:ext cx="293259"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B28AC841-4FD2-472B-8477-D94FCDE6C337}" type="sibTrans" cxnId="{817E0FDF-BF11-457E-9D77-9317F085F82B}">
      <dgm:prSet/>
      <dgm:spPr>
        <a:xfrm>
          <a:off x="1164474" y="2481407"/>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FEE9E361-563C-49B7-B88E-E59263D11771}">
      <dgm:prSet phldrT="[Κείμενο]"/>
      <dgm:spPr>
        <a:xfrm>
          <a:off x="1663560" y="1948230"/>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Μαρία</a:t>
          </a:r>
        </a:p>
      </dgm:t>
    </dgm:pt>
    <dgm:pt modelId="{ADD6A609-6864-424D-81FD-BDF96A014160}" type="parTrans" cxnId="{916E971E-CB94-426C-8C9C-6BBC60C5121C}">
      <dgm:prSet/>
      <dgm:spPr>
        <a:xfrm>
          <a:off x="1148996" y="746066"/>
          <a:ext cx="733149" cy="1202163"/>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90137D0B-C392-4A9D-BDE5-476759FA026C}" type="sibTrans" cxnId="{916E971E-CB94-426C-8C9C-6BBC60C5121C}">
      <dgm:prSet/>
      <dgm:spPr>
        <a:xfrm>
          <a:off x="1750994" y="2124279"/>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3AF32A04-C768-4DC0-9064-3B12FA710AB7}">
      <dgm:prSet phldrT="[Κείμενο]"/>
      <dgm:spPr>
        <a:xfrm>
          <a:off x="1663560" y="2305358"/>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Μαρίνα</a:t>
          </a:r>
        </a:p>
      </dgm:t>
    </dgm:pt>
    <dgm:pt modelId="{58278F18-3356-4F26-9A16-685F84D9EBCC}" type="parTrans" cxnId="{73EC5401-33B4-4275-8CED-B60DDD50D5ED}">
      <dgm:prSet/>
      <dgm:spPr>
        <a:xfrm>
          <a:off x="1836426" y="2174579"/>
          <a:ext cx="91440"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24B7EC8A-3EBE-416A-BC0E-DC18EE96ACC7}" type="sibTrans" cxnId="{73EC5401-33B4-4275-8CED-B60DDD50D5ED}">
      <dgm:prSet/>
      <dgm:spPr>
        <a:xfrm>
          <a:off x="1750994" y="2481407"/>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8F969FC7-C62B-4D57-8C46-D9385D3A842D}">
      <dgm:prSet phldrT="[Κείμενο]"/>
      <dgm:spPr>
        <a:xfrm>
          <a:off x="2983229" y="519717"/>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Νίκος-Μαρία</a:t>
          </a:r>
        </a:p>
      </dgm:t>
    </dgm:pt>
    <dgm:pt modelId="{1B3D117F-A1CD-450E-9031-5616EBBAD85C}" type="parTrans" cxnId="{37AB46C3-FBB4-4D36-8D65-05C7F1138CCA}">
      <dgm:prSet/>
      <dgm:spPr/>
      <dgm:t>
        <a:bodyPr/>
        <a:lstStyle/>
        <a:p>
          <a:endParaRPr lang="el-GR"/>
        </a:p>
      </dgm:t>
    </dgm:pt>
    <dgm:pt modelId="{BB579273-B54D-48C2-AD7E-BB461948925C}" type="sibTrans" cxnId="{37AB46C3-FBB4-4D36-8D65-05C7F1138CCA}">
      <dgm:prSet/>
      <dgm:spPr>
        <a:xfrm>
          <a:off x="3070664" y="695766"/>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2689F7ED-9D84-474A-B3C6-03EDB1831619}">
      <dgm:prSet phldrT="[Κείμενο]"/>
      <dgm:spPr>
        <a:xfrm>
          <a:off x="1583603" y="859500"/>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Βασιλική</a:t>
          </a:r>
        </a:p>
      </dgm:t>
    </dgm:pt>
    <dgm:pt modelId="{628C5DEC-223B-4232-8779-70B9FC816499}" type="parTrans" cxnId="{E61EE0BE-0B61-49C5-828B-665E94782442}">
      <dgm:prSet/>
      <dgm:spPr>
        <a:xfrm>
          <a:off x="1802189" y="746066"/>
          <a:ext cx="1399626" cy="113434"/>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092CE062-9FDF-49AC-BC31-E8CF5CBF74AC}" type="sibTrans" cxnId="{E61EE0BE-0B61-49C5-828B-665E94782442}">
      <dgm:prSet/>
      <dgm:spPr>
        <a:xfrm>
          <a:off x="1604364" y="1052895"/>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70DD909F-5636-4406-B9B7-6218BF566ABF}">
      <dgm:prSet phldrT="[Κείμενο]"/>
      <dgm:spPr>
        <a:xfrm>
          <a:off x="1223670"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Άκης</a:t>
          </a:r>
        </a:p>
      </dgm:t>
    </dgm:pt>
    <dgm:pt modelId="{B338B9A9-4C43-4AD8-8587-A4868350F91E}" type="parTrans" cxnId="{4B1620F2-47D4-4FB4-A48F-A1735958DEC0}">
      <dgm:prSet/>
      <dgm:spPr>
        <a:xfrm>
          <a:off x="1442256" y="1085849"/>
          <a:ext cx="359933" cy="148124"/>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B8FA4ABA-8974-497A-B631-7E75E43B5A1F}" type="sibTrans" cxnId="{4B1620F2-47D4-4FB4-A48F-A1735958DEC0}">
      <dgm:prSet/>
      <dgm:spPr>
        <a:xfrm>
          <a:off x="1311104"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C27DF3F7-0209-47A6-93DE-1B86195A767E}">
      <dgm:prSet phldrT="[Κείμενο]"/>
      <dgm:spPr>
        <a:xfrm>
          <a:off x="1810190"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Νίκος</a:t>
          </a:r>
        </a:p>
      </dgm:t>
    </dgm:pt>
    <dgm:pt modelId="{45367FAF-56CE-4B0C-B632-BE8AC0351104}" type="parTrans" cxnId="{E28D5667-04E8-4EE4-A829-224AAC13C117}">
      <dgm:prSet/>
      <dgm:spPr>
        <a:xfrm>
          <a:off x="1802189" y="1085849"/>
          <a:ext cx="226586" cy="148124"/>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7ECF381A-AF9F-4DB2-BB02-FF61B59B11B4}" type="sibTrans" cxnId="{E28D5667-04E8-4EE4-A829-224AAC13C117}">
      <dgm:prSet/>
      <dgm:spPr>
        <a:xfrm>
          <a:off x="1897624"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2510894A-6755-4966-A054-969EF8613820}">
      <dgm:prSet phldrT="[Κείμενο]"/>
      <dgm:spPr>
        <a:xfrm>
          <a:off x="2396709" y="876845"/>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Κώστας</a:t>
          </a:r>
        </a:p>
      </dgm:t>
    </dgm:pt>
    <dgm:pt modelId="{374B041F-7C3B-4B93-8F14-10D83DC73492}" type="parTrans" cxnId="{94A010CA-6ACA-40BE-BA22-12D1F538E861}">
      <dgm:prSet/>
      <dgm:spPr>
        <a:xfrm>
          <a:off x="2615296" y="746066"/>
          <a:ext cx="586519" cy="130779"/>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2013A4D1-435E-480D-84EB-B055D21870F3}" type="sibTrans" cxnId="{94A010CA-6ACA-40BE-BA22-12D1F538E861}">
      <dgm:prSet/>
      <dgm:spPr>
        <a:xfrm>
          <a:off x="2484144" y="1052895"/>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20FC347A-F795-4D8C-9552-9E3596E2F7C7}">
      <dgm:prSet phldrT="[Κείμενο]"/>
      <dgm:spPr>
        <a:xfrm>
          <a:off x="2396709"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Μαρίνα</a:t>
          </a:r>
        </a:p>
      </dgm:t>
    </dgm:pt>
    <dgm:pt modelId="{F8F23C92-EF70-481A-9440-6056AEF97F7F}" type="parTrans" cxnId="{6DE408B0-4452-4B27-8C86-65B7F0DB7B9C}">
      <dgm:prSet/>
      <dgm:spPr>
        <a:xfrm>
          <a:off x="2569576" y="1103194"/>
          <a:ext cx="91440"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5EACAD79-29FC-4A27-9D39-626BE47EC280}" type="sibTrans" cxnId="{6DE408B0-4452-4B27-8C86-65B7F0DB7B9C}">
      <dgm:prSet/>
      <dgm:spPr>
        <a:xfrm>
          <a:off x="2484144"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FE7B9405-3DF5-4595-9443-2B61A8CBAD13}">
      <dgm:prSet phldrT="[Κείμενο]"/>
      <dgm:spPr>
        <a:xfrm>
          <a:off x="3276489" y="876845"/>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Αθανασία</a:t>
          </a:r>
        </a:p>
      </dgm:t>
    </dgm:pt>
    <dgm:pt modelId="{CD30F07C-D304-41C3-A040-157E7B1CB0CB}" type="parTrans" cxnId="{EB7E2E30-7553-47C2-BAAE-86C7DFAB7073}">
      <dgm:prSet/>
      <dgm:spPr>
        <a:xfrm>
          <a:off x="3201816" y="746066"/>
          <a:ext cx="293259" cy="130779"/>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EAC036C4-4AE1-4B1C-84AE-93E842908440}" type="sibTrans" cxnId="{EB7E2E30-7553-47C2-BAAE-86C7DFAB7073}">
      <dgm:prSet/>
      <dgm:spPr>
        <a:xfrm>
          <a:off x="3363924" y="1052895"/>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5EED8744-BD73-42D5-B2D0-EDED8E0DC482}">
      <dgm:prSet phldrT="[Κείμενο]"/>
      <dgm:spPr>
        <a:xfrm>
          <a:off x="2983229"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Ρένα</a:t>
          </a:r>
        </a:p>
      </dgm:t>
    </dgm:pt>
    <dgm:pt modelId="{A385DB50-E74F-4A7E-833D-36392E2063FC}" type="parTrans" cxnId="{7A9CBF5F-187A-4775-A45D-954EF8EFEDB1}">
      <dgm:prSet/>
      <dgm:spPr>
        <a:xfrm>
          <a:off x="3201816" y="1103194"/>
          <a:ext cx="293259"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1C8FAD49-71A6-4532-B15C-08CF7F85B87F}" type="sibTrans" cxnId="{7A9CBF5F-187A-4775-A45D-954EF8EFEDB1}">
      <dgm:prSet/>
      <dgm:spPr>
        <a:xfrm>
          <a:off x="3070664"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928B1012-1726-41BD-993F-31476BD0E710}">
      <dgm:prSet phldrT="[Κείμενο]"/>
      <dgm:spPr>
        <a:xfrm>
          <a:off x="3569749"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Μαρία</a:t>
          </a:r>
        </a:p>
      </dgm:t>
    </dgm:pt>
    <dgm:pt modelId="{0EC236AE-0EC8-4FD3-A066-0D758303CF91}" type="parTrans" cxnId="{451D1066-28F3-492C-A683-FFD0DA593806}">
      <dgm:prSet/>
      <dgm:spPr>
        <a:xfrm>
          <a:off x="3495076" y="1103194"/>
          <a:ext cx="293259"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44470213-B4B0-408F-BB84-84B17B53E3F0}" type="sibTrans" cxnId="{451D1066-28F3-492C-A683-FFD0DA593806}">
      <dgm:prSet/>
      <dgm:spPr>
        <a:xfrm>
          <a:off x="3657184"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E5E6C21B-3363-44CD-8D8C-A4A178EBFA75}">
      <dgm:prSet phldrT="[Κείμενο]"/>
      <dgm:spPr>
        <a:xfrm>
          <a:off x="4449529" y="876845"/>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Παρασκεύη</a:t>
          </a:r>
        </a:p>
      </dgm:t>
    </dgm:pt>
    <dgm:pt modelId="{4F2013F5-7E24-492F-A282-563AD8A1DB1C}" type="parTrans" cxnId="{222B6827-5883-483F-AF06-56410B1283EF}">
      <dgm:prSet/>
      <dgm:spPr>
        <a:xfrm>
          <a:off x="3201816" y="746066"/>
          <a:ext cx="1466299" cy="130779"/>
        </a:xfrm>
        <a:noFill/>
        <a:ln w="25400" cap="flat" cmpd="sng" algn="ctr">
          <a:solidFill>
            <a:srgbClr val="4F81BD">
              <a:shade val="60000"/>
              <a:hueOff val="0"/>
              <a:satOff val="0"/>
              <a:lumOff val="0"/>
              <a:alphaOff val="0"/>
            </a:srgbClr>
          </a:solidFill>
          <a:prstDash val="solid"/>
          <a:miter lim="800000"/>
        </a:ln>
        <a:effectLst/>
      </dgm:spPr>
      <dgm:t>
        <a:bodyPr/>
        <a:lstStyle/>
        <a:p>
          <a:endParaRPr lang="el-GR"/>
        </a:p>
      </dgm:t>
    </dgm:pt>
    <dgm:pt modelId="{898E8676-07BC-4CED-88F4-21D8DC77AF31}" type="sibTrans" cxnId="{222B6827-5883-483F-AF06-56410B1283EF}">
      <dgm:prSet/>
      <dgm:spPr>
        <a:xfrm>
          <a:off x="4536963" y="1052895"/>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3E82535A-2A33-47B5-87BB-1B1F5770C193}">
      <dgm:prSet phldrT="[Κείμενο]"/>
      <dgm:spPr>
        <a:xfrm>
          <a:off x="4156269"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Ερασμία</a:t>
          </a:r>
        </a:p>
      </dgm:t>
    </dgm:pt>
    <dgm:pt modelId="{CDC37B08-8B2D-41E5-8F38-B62316D9BC7C}" type="parTrans" cxnId="{1F482E12-8ACB-4B30-B1FA-60B527F8A5A0}">
      <dgm:prSet/>
      <dgm:spPr>
        <a:xfrm>
          <a:off x="4374855" y="1103194"/>
          <a:ext cx="293259"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CD79CE28-DB81-405F-9B9A-5A4692341364}" type="sibTrans" cxnId="{1F482E12-8ACB-4B30-B1FA-60B527F8A5A0}">
      <dgm:prSet/>
      <dgm:spPr>
        <a:xfrm>
          <a:off x="4243703"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3C563FDE-23A1-430D-AD79-3B080C6F5870}">
      <dgm:prSet phldrT="[Κείμενο]"/>
      <dgm:spPr>
        <a:xfrm>
          <a:off x="4742789" y="1233974"/>
          <a:ext cx="437173" cy="2263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lang="el-GR">
              <a:solidFill>
                <a:sysClr val="window" lastClr="FFFFFF"/>
              </a:solidFill>
              <a:latin typeface="Calibri"/>
              <a:ea typeface="+mn-ea"/>
              <a:cs typeface="+mn-cs"/>
            </a:rPr>
            <a:t>Γιώργος</a:t>
          </a:r>
        </a:p>
      </dgm:t>
    </dgm:pt>
    <dgm:pt modelId="{DD1BED76-90F4-42BC-B8D2-19DF313B584A}" type="parTrans" cxnId="{67781E59-435A-4A9E-8068-0425A6D42DD4}">
      <dgm:prSet/>
      <dgm:spPr>
        <a:xfrm>
          <a:off x="4668115" y="1103194"/>
          <a:ext cx="293259" cy="130779"/>
        </a:xfrm>
        <a:noFill/>
        <a:ln w="25400" cap="flat" cmpd="sng" algn="ctr">
          <a:solidFill>
            <a:srgbClr val="4F81BD">
              <a:shade val="80000"/>
              <a:hueOff val="0"/>
              <a:satOff val="0"/>
              <a:lumOff val="0"/>
              <a:alphaOff val="0"/>
            </a:srgbClr>
          </a:solidFill>
          <a:prstDash val="solid"/>
          <a:miter lim="800000"/>
        </a:ln>
        <a:effectLst/>
      </dgm:spPr>
      <dgm:t>
        <a:bodyPr/>
        <a:lstStyle/>
        <a:p>
          <a:endParaRPr lang="el-GR"/>
        </a:p>
      </dgm:t>
    </dgm:pt>
    <dgm:pt modelId="{92C0C0EA-75C7-4B9F-9958-72859CCCC198}" type="sibTrans" cxnId="{67781E59-435A-4A9E-8068-0425A6D42DD4}">
      <dgm:prSet/>
      <dgm:spPr>
        <a:xfrm>
          <a:off x="4830223" y="1410023"/>
          <a:ext cx="393455" cy="7544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gm:spPr>
      <dgm:t>
        <a:bodyPr/>
        <a:lstStyle/>
        <a:p>
          <a:endParaRPr lang="el-GR">
            <a:solidFill>
              <a:sysClr val="windowText" lastClr="000000">
                <a:hueOff val="0"/>
                <a:satOff val="0"/>
                <a:lumOff val="0"/>
                <a:alphaOff val="0"/>
              </a:sysClr>
            </a:solidFill>
            <a:latin typeface="Calibri"/>
            <a:ea typeface="+mn-ea"/>
            <a:cs typeface="+mn-cs"/>
          </a:endParaRPr>
        </a:p>
      </dgm:t>
    </dgm:pt>
    <dgm:pt modelId="{717AF5F8-37C5-4987-838F-3320A052CF18}" type="pres">
      <dgm:prSet presAssocID="{E09DF0B5-3CCC-4A72-B526-E419A10EEA72}" presName="hierChild1" presStyleCnt="0">
        <dgm:presLayoutVars>
          <dgm:orgChart val="1"/>
          <dgm:chPref val="1"/>
          <dgm:dir/>
          <dgm:animOne val="branch"/>
          <dgm:animLvl val="lvl"/>
          <dgm:resizeHandles/>
        </dgm:presLayoutVars>
      </dgm:prSet>
      <dgm:spPr/>
    </dgm:pt>
    <dgm:pt modelId="{68375571-F770-4241-9D82-8056680835A1}" type="pres">
      <dgm:prSet presAssocID="{B3C1A7E6-EAC2-4884-8D54-003A3D7D88D7}" presName="hierRoot1" presStyleCnt="0">
        <dgm:presLayoutVars>
          <dgm:hierBranch val="init"/>
        </dgm:presLayoutVars>
      </dgm:prSet>
      <dgm:spPr/>
    </dgm:pt>
    <dgm:pt modelId="{D8B0F55E-140A-4A74-AD90-406DA5601D5E}" type="pres">
      <dgm:prSet presAssocID="{B3C1A7E6-EAC2-4884-8D54-003A3D7D88D7}" presName="rootComposite1" presStyleCnt="0"/>
      <dgm:spPr/>
    </dgm:pt>
    <dgm:pt modelId="{8B07A730-44F5-49FD-8508-4D334FCBC0F5}" type="pres">
      <dgm:prSet presAssocID="{B3C1A7E6-EAC2-4884-8D54-003A3D7D88D7}" presName="rootText1" presStyleLbl="node0" presStyleIdx="0" presStyleCnt="2">
        <dgm:presLayoutVars>
          <dgm:chMax/>
          <dgm:chPref val="3"/>
        </dgm:presLayoutVars>
      </dgm:prSet>
      <dgm:spPr>
        <a:prstGeom prst="rect">
          <a:avLst/>
        </a:prstGeom>
      </dgm:spPr>
    </dgm:pt>
    <dgm:pt modelId="{398479BB-8262-496D-848C-844A591ABAA1}" type="pres">
      <dgm:prSet presAssocID="{B3C1A7E6-EAC2-4884-8D54-003A3D7D88D7}" presName="titleText1" presStyleLbl="fgAcc0" presStyleIdx="0" presStyleCnt="2">
        <dgm:presLayoutVars>
          <dgm:chMax val="0"/>
          <dgm:chPref val="0"/>
        </dgm:presLayoutVars>
      </dgm:prSet>
      <dgm:spPr>
        <a:prstGeom prst="rect">
          <a:avLst/>
        </a:prstGeom>
      </dgm:spPr>
    </dgm:pt>
    <dgm:pt modelId="{FFDCAE4D-8E67-49AE-8DE6-410C334C32E3}" type="pres">
      <dgm:prSet presAssocID="{B3C1A7E6-EAC2-4884-8D54-003A3D7D88D7}" presName="rootConnector1" presStyleLbl="node1" presStyleIdx="0" presStyleCnt="17"/>
      <dgm:spPr/>
    </dgm:pt>
    <dgm:pt modelId="{6E8C79B5-75AA-467F-95A6-2DB61C32BC23}" type="pres">
      <dgm:prSet presAssocID="{B3C1A7E6-EAC2-4884-8D54-003A3D7D88D7}" presName="hierChild2" presStyleCnt="0"/>
      <dgm:spPr/>
    </dgm:pt>
    <dgm:pt modelId="{3A142D24-22F1-4392-8F8F-A71ACBD04FC0}" type="pres">
      <dgm:prSet presAssocID="{54BAC6C8-662E-4F1E-BA99-25DC4196F4E3}" presName="Name37" presStyleLbl="parChTrans1D2" presStyleIdx="0" presStyleCnt="8"/>
      <dgm:spPr>
        <a:custGeom>
          <a:avLst/>
          <a:gdLst/>
          <a:ahLst/>
          <a:cxnLst/>
          <a:rect l="0" t="0" r="0" b="0"/>
          <a:pathLst>
            <a:path>
              <a:moveTo>
                <a:pt x="733149" y="0"/>
              </a:moveTo>
              <a:lnTo>
                <a:pt x="733149" y="1149349"/>
              </a:lnTo>
              <a:lnTo>
                <a:pt x="0" y="1149349"/>
              </a:lnTo>
              <a:lnTo>
                <a:pt x="0" y="1202163"/>
              </a:lnTo>
            </a:path>
          </a:pathLst>
        </a:custGeom>
      </dgm:spPr>
    </dgm:pt>
    <dgm:pt modelId="{8E9AE45E-CD19-40B3-A76C-AF9DE379BA9A}" type="pres">
      <dgm:prSet presAssocID="{ACB66DFE-A320-42CF-B1E1-85DE822126AB}" presName="hierRoot2" presStyleCnt="0">
        <dgm:presLayoutVars>
          <dgm:hierBranch val="init"/>
        </dgm:presLayoutVars>
      </dgm:prSet>
      <dgm:spPr/>
    </dgm:pt>
    <dgm:pt modelId="{59026AF4-89DF-4DD1-9F71-0DC464E5690B}" type="pres">
      <dgm:prSet presAssocID="{ACB66DFE-A320-42CF-B1E1-85DE822126AB}" presName="rootComposite" presStyleCnt="0"/>
      <dgm:spPr/>
    </dgm:pt>
    <dgm:pt modelId="{C137FBEE-E228-459C-9D30-C1F2CBE87E53}" type="pres">
      <dgm:prSet presAssocID="{ACB66DFE-A320-42CF-B1E1-85DE822126AB}" presName="rootText" presStyleLbl="node1" presStyleIdx="0" presStyleCnt="17">
        <dgm:presLayoutVars>
          <dgm:chMax/>
          <dgm:chPref val="3"/>
        </dgm:presLayoutVars>
      </dgm:prSet>
      <dgm:spPr>
        <a:prstGeom prst="rect">
          <a:avLst/>
        </a:prstGeom>
      </dgm:spPr>
    </dgm:pt>
    <dgm:pt modelId="{35BC14AB-C33C-47F0-A214-1881AFEF3FB9}" type="pres">
      <dgm:prSet presAssocID="{ACB66DFE-A320-42CF-B1E1-85DE822126AB}" presName="titleText2" presStyleLbl="fgAcc1" presStyleIdx="0" presStyleCnt="17">
        <dgm:presLayoutVars>
          <dgm:chMax val="0"/>
          <dgm:chPref val="0"/>
        </dgm:presLayoutVars>
      </dgm:prSet>
      <dgm:spPr>
        <a:prstGeom prst="rect">
          <a:avLst/>
        </a:prstGeom>
      </dgm:spPr>
    </dgm:pt>
    <dgm:pt modelId="{B34DF761-13B2-4ADC-9AAA-665CD077DB51}" type="pres">
      <dgm:prSet presAssocID="{ACB66DFE-A320-42CF-B1E1-85DE822126AB}" presName="rootConnector" presStyleLbl="node2" presStyleIdx="0" presStyleCnt="0"/>
      <dgm:spPr/>
    </dgm:pt>
    <dgm:pt modelId="{BE50FFAF-6B7D-4B5A-B959-B7C50F17644B}" type="pres">
      <dgm:prSet presAssocID="{ACB66DFE-A320-42CF-B1E1-85DE822126AB}" presName="hierChild4" presStyleCnt="0"/>
      <dgm:spPr/>
    </dgm:pt>
    <dgm:pt modelId="{62EFC68F-F1B4-4E02-8B3F-0D726704D435}" type="pres">
      <dgm:prSet presAssocID="{ACB66DFE-A320-42CF-B1E1-85DE822126AB}" presName="hierChild5" presStyleCnt="0"/>
      <dgm:spPr/>
    </dgm:pt>
    <dgm:pt modelId="{7C5060EC-A119-40F9-9A1E-B99E2BD81255}" type="pres">
      <dgm:prSet presAssocID="{0417FF55-8762-4082-B842-3C8AE7FDDFBC}" presName="Name37" presStyleLbl="parChTrans1D2" presStyleIdx="1" presStyleCnt="8"/>
      <dgm:spPr>
        <a:custGeom>
          <a:avLst/>
          <a:gdLst/>
          <a:ahLst/>
          <a:cxnLst/>
          <a:rect l="0" t="0" r="0" b="0"/>
          <a:pathLst>
            <a:path>
              <a:moveTo>
                <a:pt x="146629" y="0"/>
              </a:moveTo>
              <a:lnTo>
                <a:pt x="146629" y="1149349"/>
              </a:lnTo>
              <a:lnTo>
                <a:pt x="0" y="1149349"/>
              </a:lnTo>
              <a:lnTo>
                <a:pt x="0" y="1202163"/>
              </a:lnTo>
            </a:path>
          </a:pathLst>
        </a:custGeom>
      </dgm:spPr>
    </dgm:pt>
    <dgm:pt modelId="{161ECE53-9214-4077-8828-968891FE1D3B}" type="pres">
      <dgm:prSet presAssocID="{F745B8E5-2BF0-4216-AE60-F794B9205DCE}" presName="hierRoot2" presStyleCnt="0">
        <dgm:presLayoutVars>
          <dgm:hierBranch val="init"/>
        </dgm:presLayoutVars>
      </dgm:prSet>
      <dgm:spPr/>
    </dgm:pt>
    <dgm:pt modelId="{D73940C0-CC79-4ACA-A7AA-779E29F3CDED}" type="pres">
      <dgm:prSet presAssocID="{F745B8E5-2BF0-4216-AE60-F794B9205DCE}" presName="rootComposite" presStyleCnt="0"/>
      <dgm:spPr/>
    </dgm:pt>
    <dgm:pt modelId="{5B837CA3-3E4D-433A-A65F-6EA20A518B5D}" type="pres">
      <dgm:prSet presAssocID="{F745B8E5-2BF0-4216-AE60-F794B9205DCE}" presName="rootText" presStyleLbl="node1" presStyleIdx="1" presStyleCnt="17">
        <dgm:presLayoutVars>
          <dgm:chMax/>
          <dgm:chPref val="3"/>
        </dgm:presLayoutVars>
      </dgm:prSet>
      <dgm:spPr>
        <a:prstGeom prst="rect">
          <a:avLst/>
        </a:prstGeom>
      </dgm:spPr>
    </dgm:pt>
    <dgm:pt modelId="{3D136CC5-CE37-451D-BA48-2CFE2A5E18EC}" type="pres">
      <dgm:prSet presAssocID="{F745B8E5-2BF0-4216-AE60-F794B9205DCE}" presName="titleText2" presStyleLbl="fgAcc1" presStyleIdx="1" presStyleCnt="17">
        <dgm:presLayoutVars>
          <dgm:chMax val="0"/>
          <dgm:chPref val="0"/>
        </dgm:presLayoutVars>
      </dgm:prSet>
      <dgm:spPr>
        <a:prstGeom prst="rect">
          <a:avLst/>
        </a:prstGeom>
      </dgm:spPr>
    </dgm:pt>
    <dgm:pt modelId="{9DE76EA3-5991-43A4-8122-C61114E9B5B0}" type="pres">
      <dgm:prSet presAssocID="{F745B8E5-2BF0-4216-AE60-F794B9205DCE}" presName="rootConnector" presStyleLbl="node2" presStyleIdx="0" presStyleCnt="0"/>
      <dgm:spPr/>
    </dgm:pt>
    <dgm:pt modelId="{558ED46D-AFD4-42EC-B5B4-FC119FF4A507}" type="pres">
      <dgm:prSet presAssocID="{F745B8E5-2BF0-4216-AE60-F794B9205DCE}" presName="hierChild4" presStyleCnt="0"/>
      <dgm:spPr/>
    </dgm:pt>
    <dgm:pt modelId="{87C2D818-C15B-441F-A4AF-C8B0A5D811F4}" type="pres">
      <dgm:prSet presAssocID="{7D72D907-32F3-4C6C-A741-87398EE05A6F}" presName="Name37" presStyleLbl="parChTrans1D3" presStyleIdx="0" presStyleCnt="13"/>
      <dgm:spPr>
        <a:custGeom>
          <a:avLst/>
          <a:gdLst/>
          <a:ahLst/>
          <a:cxnLst/>
          <a:rect l="0" t="0" r="0" b="0"/>
          <a:pathLst>
            <a:path>
              <a:moveTo>
                <a:pt x="293259" y="0"/>
              </a:moveTo>
              <a:lnTo>
                <a:pt x="293259" y="77964"/>
              </a:lnTo>
              <a:lnTo>
                <a:pt x="0" y="77964"/>
              </a:lnTo>
              <a:lnTo>
                <a:pt x="0" y="130779"/>
              </a:lnTo>
            </a:path>
          </a:pathLst>
        </a:custGeom>
      </dgm:spPr>
    </dgm:pt>
    <dgm:pt modelId="{B1F16A04-6DF3-4852-A7AF-445AF0BC49A7}" type="pres">
      <dgm:prSet presAssocID="{1F5AC620-A139-45DE-ABF9-5AEE3CBC8E76}" presName="hierRoot2" presStyleCnt="0">
        <dgm:presLayoutVars>
          <dgm:hierBranch val="init"/>
        </dgm:presLayoutVars>
      </dgm:prSet>
      <dgm:spPr/>
    </dgm:pt>
    <dgm:pt modelId="{9FDA148E-72BC-4CCE-B98B-70F3B7B271DD}" type="pres">
      <dgm:prSet presAssocID="{1F5AC620-A139-45DE-ABF9-5AEE3CBC8E76}" presName="rootComposite" presStyleCnt="0"/>
      <dgm:spPr/>
    </dgm:pt>
    <dgm:pt modelId="{2E40CE77-F2CE-4A0D-ADFC-A0044C70EFF0}" type="pres">
      <dgm:prSet presAssocID="{1F5AC620-A139-45DE-ABF9-5AEE3CBC8E76}" presName="rootText" presStyleLbl="node1" presStyleIdx="2" presStyleCnt="17">
        <dgm:presLayoutVars>
          <dgm:chMax/>
          <dgm:chPref val="3"/>
        </dgm:presLayoutVars>
      </dgm:prSet>
      <dgm:spPr>
        <a:prstGeom prst="rect">
          <a:avLst/>
        </a:prstGeom>
      </dgm:spPr>
    </dgm:pt>
    <dgm:pt modelId="{3271F0B3-1535-416A-817F-FB7D902F73DC}" type="pres">
      <dgm:prSet presAssocID="{1F5AC620-A139-45DE-ABF9-5AEE3CBC8E76}" presName="titleText2" presStyleLbl="fgAcc1" presStyleIdx="2" presStyleCnt="17">
        <dgm:presLayoutVars>
          <dgm:chMax val="0"/>
          <dgm:chPref val="0"/>
        </dgm:presLayoutVars>
      </dgm:prSet>
      <dgm:spPr>
        <a:prstGeom prst="rect">
          <a:avLst/>
        </a:prstGeom>
      </dgm:spPr>
    </dgm:pt>
    <dgm:pt modelId="{03843AEB-68DC-4791-9BED-B526CABE9E5F}" type="pres">
      <dgm:prSet presAssocID="{1F5AC620-A139-45DE-ABF9-5AEE3CBC8E76}" presName="rootConnector" presStyleLbl="node3" presStyleIdx="0" presStyleCnt="0"/>
      <dgm:spPr/>
    </dgm:pt>
    <dgm:pt modelId="{924F5E2F-36A4-4DE7-88B5-FEA51BC3476A}" type="pres">
      <dgm:prSet presAssocID="{1F5AC620-A139-45DE-ABF9-5AEE3CBC8E76}" presName="hierChild4" presStyleCnt="0"/>
      <dgm:spPr/>
    </dgm:pt>
    <dgm:pt modelId="{76D85479-6143-4738-BB8C-8CDFC69BA56C}" type="pres">
      <dgm:prSet presAssocID="{1F5AC620-A139-45DE-ABF9-5AEE3CBC8E76}" presName="hierChild5" presStyleCnt="0"/>
      <dgm:spPr/>
    </dgm:pt>
    <dgm:pt modelId="{8C29C61A-2677-41BA-BA41-7872D36FCB8B}" type="pres">
      <dgm:prSet presAssocID="{7222A4B6-AA3A-4452-AF8C-148B55D4B06A}" presName="Name37" presStyleLbl="parChTrans1D3" presStyleIdx="1" presStyleCnt="13"/>
      <dgm:spPr>
        <a:custGeom>
          <a:avLst/>
          <a:gdLst/>
          <a:ahLst/>
          <a:cxnLst/>
          <a:rect l="0" t="0" r="0" b="0"/>
          <a:pathLst>
            <a:path>
              <a:moveTo>
                <a:pt x="0" y="0"/>
              </a:moveTo>
              <a:lnTo>
                <a:pt x="0" y="77964"/>
              </a:lnTo>
              <a:lnTo>
                <a:pt x="293259" y="77964"/>
              </a:lnTo>
              <a:lnTo>
                <a:pt x="293259" y="130779"/>
              </a:lnTo>
            </a:path>
          </a:pathLst>
        </a:custGeom>
      </dgm:spPr>
    </dgm:pt>
    <dgm:pt modelId="{938572CA-A27A-436F-BCBF-541571246AFD}" type="pres">
      <dgm:prSet presAssocID="{F84E4D8C-A4E9-4ADA-91FF-110D76734A6F}" presName="hierRoot2" presStyleCnt="0">
        <dgm:presLayoutVars>
          <dgm:hierBranch val="init"/>
        </dgm:presLayoutVars>
      </dgm:prSet>
      <dgm:spPr/>
    </dgm:pt>
    <dgm:pt modelId="{491B88CC-CCAC-409D-92EF-E6A0A7A03800}" type="pres">
      <dgm:prSet presAssocID="{F84E4D8C-A4E9-4ADA-91FF-110D76734A6F}" presName="rootComposite" presStyleCnt="0"/>
      <dgm:spPr/>
    </dgm:pt>
    <dgm:pt modelId="{8569C233-5774-4413-87E5-C52A27DE55C8}" type="pres">
      <dgm:prSet presAssocID="{F84E4D8C-A4E9-4ADA-91FF-110D76734A6F}" presName="rootText" presStyleLbl="node1" presStyleIdx="3" presStyleCnt="17">
        <dgm:presLayoutVars>
          <dgm:chMax/>
          <dgm:chPref val="3"/>
        </dgm:presLayoutVars>
      </dgm:prSet>
      <dgm:spPr>
        <a:prstGeom prst="rect">
          <a:avLst/>
        </a:prstGeom>
      </dgm:spPr>
    </dgm:pt>
    <dgm:pt modelId="{EC57B39B-A2F1-4C55-B7AC-EF350D31B19D}" type="pres">
      <dgm:prSet presAssocID="{F84E4D8C-A4E9-4ADA-91FF-110D76734A6F}" presName="titleText2" presStyleLbl="fgAcc1" presStyleIdx="3" presStyleCnt="17">
        <dgm:presLayoutVars>
          <dgm:chMax val="0"/>
          <dgm:chPref val="0"/>
        </dgm:presLayoutVars>
      </dgm:prSet>
      <dgm:spPr>
        <a:prstGeom prst="rect">
          <a:avLst/>
        </a:prstGeom>
      </dgm:spPr>
    </dgm:pt>
    <dgm:pt modelId="{6A66B4A1-80C5-44E7-BE42-B7DFCEDA74DB}" type="pres">
      <dgm:prSet presAssocID="{F84E4D8C-A4E9-4ADA-91FF-110D76734A6F}" presName="rootConnector" presStyleLbl="node3" presStyleIdx="0" presStyleCnt="0"/>
      <dgm:spPr/>
    </dgm:pt>
    <dgm:pt modelId="{53A796B9-DCE6-4C9D-8898-C6BEBACCEF93}" type="pres">
      <dgm:prSet presAssocID="{F84E4D8C-A4E9-4ADA-91FF-110D76734A6F}" presName="hierChild4" presStyleCnt="0"/>
      <dgm:spPr/>
    </dgm:pt>
    <dgm:pt modelId="{2941F0AA-DD32-4889-974E-72383AF82D1F}" type="pres">
      <dgm:prSet presAssocID="{F84E4D8C-A4E9-4ADA-91FF-110D76734A6F}" presName="hierChild5" presStyleCnt="0"/>
      <dgm:spPr/>
    </dgm:pt>
    <dgm:pt modelId="{C498ACB4-53F5-44D4-B375-A81F0B97A349}" type="pres">
      <dgm:prSet presAssocID="{F745B8E5-2BF0-4216-AE60-F794B9205DCE}" presName="hierChild5" presStyleCnt="0"/>
      <dgm:spPr/>
    </dgm:pt>
    <dgm:pt modelId="{F96949DA-C9A8-4F0B-A9F0-32E133C242D4}" type="pres">
      <dgm:prSet presAssocID="{ADD6A609-6864-424D-81FD-BDF96A014160}" presName="Name37" presStyleLbl="parChTrans1D2" presStyleIdx="2" presStyleCnt="8"/>
      <dgm:spPr>
        <a:custGeom>
          <a:avLst/>
          <a:gdLst/>
          <a:ahLst/>
          <a:cxnLst/>
          <a:rect l="0" t="0" r="0" b="0"/>
          <a:pathLst>
            <a:path>
              <a:moveTo>
                <a:pt x="0" y="0"/>
              </a:moveTo>
              <a:lnTo>
                <a:pt x="0" y="1149349"/>
              </a:lnTo>
              <a:lnTo>
                <a:pt x="733149" y="1149349"/>
              </a:lnTo>
              <a:lnTo>
                <a:pt x="733149" y="1202163"/>
              </a:lnTo>
            </a:path>
          </a:pathLst>
        </a:custGeom>
      </dgm:spPr>
    </dgm:pt>
    <dgm:pt modelId="{B7C79D90-47E1-4838-89FA-E1B36075E928}" type="pres">
      <dgm:prSet presAssocID="{FEE9E361-563C-49B7-B88E-E59263D11771}" presName="hierRoot2" presStyleCnt="0">
        <dgm:presLayoutVars>
          <dgm:hierBranch val="init"/>
        </dgm:presLayoutVars>
      </dgm:prSet>
      <dgm:spPr/>
    </dgm:pt>
    <dgm:pt modelId="{C8381F5E-28EA-4726-B522-939EF4103696}" type="pres">
      <dgm:prSet presAssocID="{FEE9E361-563C-49B7-B88E-E59263D11771}" presName="rootComposite" presStyleCnt="0"/>
      <dgm:spPr/>
    </dgm:pt>
    <dgm:pt modelId="{52D2F354-D22B-4711-BA2A-7A33FD4E0295}" type="pres">
      <dgm:prSet presAssocID="{FEE9E361-563C-49B7-B88E-E59263D11771}" presName="rootText" presStyleLbl="node1" presStyleIdx="4" presStyleCnt="17">
        <dgm:presLayoutVars>
          <dgm:chMax/>
          <dgm:chPref val="3"/>
        </dgm:presLayoutVars>
      </dgm:prSet>
      <dgm:spPr>
        <a:prstGeom prst="rect">
          <a:avLst/>
        </a:prstGeom>
      </dgm:spPr>
    </dgm:pt>
    <dgm:pt modelId="{C865BE17-547B-4832-B166-800ABC7194F6}" type="pres">
      <dgm:prSet presAssocID="{FEE9E361-563C-49B7-B88E-E59263D11771}" presName="titleText2" presStyleLbl="fgAcc1" presStyleIdx="4" presStyleCnt="17">
        <dgm:presLayoutVars>
          <dgm:chMax val="0"/>
          <dgm:chPref val="0"/>
        </dgm:presLayoutVars>
      </dgm:prSet>
      <dgm:spPr>
        <a:prstGeom prst="rect">
          <a:avLst/>
        </a:prstGeom>
      </dgm:spPr>
    </dgm:pt>
    <dgm:pt modelId="{411780BE-3081-4E19-9CD5-1534D4516E27}" type="pres">
      <dgm:prSet presAssocID="{FEE9E361-563C-49B7-B88E-E59263D11771}" presName="rootConnector" presStyleLbl="node2" presStyleIdx="0" presStyleCnt="0"/>
      <dgm:spPr/>
    </dgm:pt>
    <dgm:pt modelId="{1B97C558-8B57-4E8E-AAAE-4AB07E8A2758}" type="pres">
      <dgm:prSet presAssocID="{FEE9E361-563C-49B7-B88E-E59263D11771}" presName="hierChild4" presStyleCnt="0"/>
      <dgm:spPr/>
    </dgm:pt>
    <dgm:pt modelId="{324CFD6E-075E-444F-9F62-9F1490DF2660}" type="pres">
      <dgm:prSet presAssocID="{58278F18-3356-4F26-9A16-685F84D9EBCC}" presName="Name37" presStyleLbl="parChTrans1D3" presStyleIdx="2" presStyleCnt="13"/>
      <dgm:spPr>
        <a:custGeom>
          <a:avLst/>
          <a:gdLst/>
          <a:ahLst/>
          <a:cxnLst/>
          <a:rect l="0" t="0" r="0" b="0"/>
          <a:pathLst>
            <a:path>
              <a:moveTo>
                <a:pt x="45720" y="0"/>
              </a:moveTo>
              <a:lnTo>
                <a:pt x="45720" y="130779"/>
              </a:lnTo>
            </a:path>
          </a:pathLst>
        </a:custGeom>
      </dgm:spPr>
    </dgm:pt>
    <dgm:pt modelId="{C3694796-C1AE-4A4F-BAB8-00D8757B62AA}" type="pres">
      <dgm:prSet presAssocID="{3AF32A04-C768-4DC0-9064-3B12FA710AB7}" presName="hierRoot2" presStyleCnt="0">
        <dgm:presLayoutVars>
          <dgm:hierBranch val="init"/>
        </dgm:presLayoutVars>
      </dgm:prSet>
      <dgm:spPr/>
    </dgm:pt>
    <dgm:pt modelId="{EB9D6B30-A2CE-424E-8BA2-EC4587D88056}" type="pres">
      <dgm:prSet presAssocID="{3AF32A04-C768-4DC0-9064-3B12FA710AB7}" presName="rootComposite" presStyleCnt="0"/>
      <dgm:spPr/>
    </dgm:pt>
    <dgm:pt modelId="{CAA92DD0-792F-460F-B3F2-E8512044751E}" type="pres">
      <dgm:prSet presAssocID="{3AF32A04-C768-4DC0-9064-3B12FA710AB7}" presName="rootText" presStyleLbl="node1" presStyleIdx="5" presStyleCnt="17">
        <dgm:presLayoutVars>
          <dgm:chMax/>
          <dgm:chPref val="3"/>
        </dgm:presLayoutVars>
      </dgm:prSet>
      <dgm:spPr>
        <a:prstGeom prst="rect">
          <a:avLst/>
        </a:prstGeom>
      </dgm:spPr>
    </dgm:pt>
    <dgm:pt modelId="{B908A716-831D-486E-B15F-A791740DD8F2}" type="pres">
      <dgm:prSet presAssocID="{3AF32A04-C768-4DC0-9064-3B12FA710AB7}" presName="titleText2" presStyleLbl="fgAcc1" presStyleIdx="5" presStyleCnt="17">
        <dgm:presLayoutVars>
          <dgm:chMax val="0"/>
          <dgm:chPref val="0"/>
        </dgm:presLayoutVars>
      </dgm:prSet>
      <dgm:spPr>
        <a:prstGeom prst="rect">
          <a:avLst/>
        </a:prstGeom>
      </dgm:spPr>
    </dgm:pt>
    <dgm:pt modelId="{46C12B4D-8BC1-4A2E-B522-0D632E6E3B7D}" type="pres">
      <dgm:prSet presAssocID="{3AF32A04-C768-4DC0-9064-3B12FA710AB7}" presName="rootConnector" presStyleLbl="node3" presStyleIdx="0" presStyleCnt="0"/>
      <dgm:spPr/>
    </dgm:pt>
    <dgm:pt modelId="{872C954F-9B26-4308-BA47-79B8C2BE5D27}" type="pres">
      <dgm:prSet presAssocID="{3AF32A04-C768-4DC0-9064-3B12FA710AB7}" presName="hierChild4" presStyleCnt="0"/>
      <dgm:spPr/>
    </dgm:pt>
    <dgm:pt modelId="{FCCFFE07-03F4-412B-A426-08B1999FDAF7}" type="pres">
      <dgm:prSet presAssocID="{3AF32A04-C768-4DC0-9064-3B12FA710AB7}" presName="hierChild5" presStyleCnt="0"/>
      <dgm:spPr/>
    </dgm:pt>
    <dgm:pt modelId="{8CA9B7C7-71C3-49DB-BB39-17C68525B7A9}" type="pres">
      <dgm:prSet presAssocID="{FEE9E361-563C-49B7-B88E-E59263D11771}" presName="hierChild5" presStyleCnt="0"/>
      <dgm:spPr/>
    </dgm:pt>
    <dgm:pt modelId="{D7264A3B-E266-4CEA-B029-AB9A9CEFBE7D}" type="pres">
      <dgm:prSet presAssocID="{B3C1A7E6-EAC2-4884-8D54-003A3D7D88D7}" presName="hierChild3" presStyleCnt="0"/>
      <dgm:spPr/>
    </dgm:pt>
    <dgm:pt modelId="{4FD48EF8-D2B9-42BB-8746-3F164930D00F}" type="pres">
      <dgm:prSet presAssocID="{FFAFC528-87CC-4C7F-9062-A338C5C5DFEF}" presName="Name96" presStyleLbl="parChTrans1D2" presStyleIdx="3" presStyleCnt="8"/>
      <dgm:spPr>
        <a:custGeom>
          <a:avLst/>
          <a:gdLst/>
          <a:ahLst/>
          <a:cxnLst/>
          <a:rect l="0" t="0" r="0" b="0"/>
          <a:pathLst>
            <a:path>
              <a:moveTo>
                <a:pt x="367933" y="0"/>
              </a:moveTo>
              <a:lnTo>
                <a:pt x="367933" y="243953"/>
              </a:lnTo>
              <a:lnTo>
                <a:pt x="0" y="243953"/>
              </a:lnTo>
            </a:path>
          </a:pathLst>
        </a:custGeom>
      </dgm:spPr>
    </dgm:pt>
    <dgm:pt modelId="{976EFA47-0198-4AEE-8D59-6B76732BBB7D}" type="pres">
      <dgm:prSet presAssocID="{387784D1-AE1A-4DBF-B94E-D2DC6BAA3F20}" presName="hierRoot3" presStyleCnt="0">
        <dgm:presLayoutVars>
          <dgm:hierBranch val="init"/>
        </dgm:presLayoutVars>
      </dgm:prSet>
      <dgm:spPr/>
    </dgm:pt>
    <dgm:pt modelId="{92F4DF13-33A6-40F0-AC70-F84DDE63A0D8}" type="pres">
      <dgm:prSet presAssocID="{387784D1-AE1A-4DBF-B94E-D2DC6BAA3F20}" presName="rootComposite3" presStyleCnt="0"/>
      <dgm:spPr/>
    </dgm:pt>
    <dgm:pt modelId="{FFA2648C-DBD5-4744-AA7C-DB04AA767A8D}" type="pres">
      <dgm:prSet presAssocID="{387784D1-AE1A-4DBF-B94E-D2DC6BAA3F20}" presName="rootText3" presStyleLbl="asst1" presStyleIdx="0" presStyleCnt="4">
        <dgm:presLayoutVars>
          <dgm:chPref val="3"/>
        </dgm:presLayoutVars>
      </dgm:prSet>
      <dgm:spPr>
        <a:prstGeom prst="rect">
          <a:avLst/>
        </a:prstGeom>
      </dgm:spPr>
    </dgm:pt>
    <dgm:pt modelId="{9CF0D502-6059-4D6A-828E-F544A9C0580D}" type="pres">
      <dgm:prSet presAssocID="{387784D1-AE1A-4DBF-B94E-D2DC6BAA3F20}" presName="titleText3" presStyleLbl="fgAcc2" presStyleIdx="0" presStyleCnt="4">
        <dgm:presLayoutVars>
          <dgm:chMax val="0"/>
          <dgm:chPref val="0"/>
        </dgm:presLayoutVars>
      </dgm:prSet>
      <dgm:spPr>
        <a:prstGeom prst="rect">
          <a:avLst/>
        </a:prstGeom>
      </dgm:spPr>
    </dgm:pt>
    <dgm:pt modelId="{9911A25A-67E9-4AE7-B947-5A0077BDA6E0}" type="pres">
      <dgm:prSet presAssocID="{387784D1-AE1A-4DBF-B94E-D2DC6BAA3F20}" presName="rootConnector3" presStyleLbl="asst1" presStyleIdx="0" presStyleCnt="4"/>
      <dgm:spPr/>
    </dgm:pt>
    <dgm:pt modelId="{5B1EBC3E-3F69-4EBA-A4CA-DCC406D99E0B}" type="pres">
      <dgm:prSet presAssocID="{387784D1-AE1A-4DBF-B94E-D2DC6BAA3F20}" presName="hierChild6" presStyleCnt="0"/>
      <dgm:spPr/>
    </dgm:pt>
    <dgm:pt modelId="{14679AA4-1ED8-4D76-B238-E4261A897068}" type="pres">
      <dgm:prSet presAssocID="{387784D1-AE1A-4DBF-B94E-D2DC6BAA3F20}" presName="hierChild7" presStyleCnt="0"/>
      <dgm:spPr/>
    </dgm:pt>
    <dgm:pt modelId="{C6512676-5D6F-4510-815B-90EDB4F1D5B6}" type="pres">
      <dgm:prSet presAssocID="{EC16EE61-9CEB-48C4-AF5F-C3A065CFD3F7}" presName="Name96" presStyleLbl="parChTrans1D3" presStyleIdx="3" presStyleCnt="13"/>
      <dgm:spPr>
        <a:custGeom>
          <a:avLst/>
          <a:gdLst/>
          <a:ahLst/>
          <a:cxnLst/>
          <a:rect l="0" t="0" r="0" b="0"/>
          <a:pathLst>
            <a:path>
              <a:moveTo>
                <a:pt x="120393" y="0"/>
              </a:moveTo>
              <a:lnTo>
                <a:pt x="120393" y="243953"/>
              </a:lnTo>
              <a:lnTo>
                <a:pt x="45720" y="243953"/>
              </a:lnTo>
            </a:path>
          </a:pathLst>
        </a:custGeom>
      </dgm:spPr>
    </dgm:pt>
    <dgm:pt modelId="{55480B02-3BD0-4ED9-BE0F-EB22B67ACF46}" type="pres">
      <dgm:prSet presAssocID="{D7A2FE2B-8BA5-4940-B47E-0F1A90A80096}" presName="hierRoot3" presStyleCnt="0">
        <dgm:presLayoutVars>
          <dgm:hierBranch val="init"/>
        </dgm:presLayoutVars>
      </dgm:prSet>
      <dgm:spPr/>
    </dgm:pt>
    <dgm:pt modelId="{048BA304-2361-435D-A591-99BA0BB3A27E}" type="pres">
      <dgm:prSet presAssocID="{D7A2FE2B-8BA5-4940-B47E-0F1A90A80096}" presName="rootComposite3" presStyleCnt="0"/>
      <dgm:spPr/>
    </dgm:pt>
    <dgm:pt modelId="{3B26D61C-156C-4982-BC3A-1C96379E5599}" type="pres">
      <dgm:prSet presAssocID="{D7A2FE2B-8BA5-4940-B47E-0F1A90A80096}" presName="rootText3" presStyleLbl="asst1" presStyleIdx="1" presStyleCnt="4">
        <dgm:presLayoutVars>
          <dgm:chPref val="3"/>
        </dgm:presLayoutVars>
      </dgm:prSet>
      <dgm:spPr>
        <a:prstGeom prst="rect">
          <a:avLst/>
        </a:prstGeom>
      </dgm:spPr>
    </dgm:pt>
    <dgm:pt modelId="{CABF0102-C9A5-499F-B3FF-B383F49792F1}" type="pres">
      <dgm:prSet presAssocID="{D7A2FE2B-8BA5-4940-B47E-0F1A90A80096}" presName="titleText3" presStyleLbl="fgAcc2" presStyleIdx="1" presStyleCnt="4">
        <dgm:presLayoutVars>
          <dgm:chMax val="0"/>
          <dgm:chPref val="0"/>
        </dgm:presLayoutVars>
      </dgm:prSet>
      <dgm:spPr>
        <a:prstGeom prst="rect">
          <a:avLst/>
        </a:prstGeom>
      </dgm:spPr>
    </dgm:pt>
    <dgm:pt modelId="{7CE376F3-457C-417E-9D50-16EB7D90D03C}" type="pres">
      <dgm:prSet presAssocID="{D7A2FE2B-8BA5-4940-B47E-0F1A90A80096}" presName="rootConnector3" presStyleLbl="asst1" presStyleIdx="1" presStyleCnt="4"/>
      <dgm:spPr/>
    </dgm:pt>
    <dgm:pt modelId="{AE29097B-A94B-4A44-A315-71091389D025}" type="pres">
      <dgm:prSet presAssocID="{D7A2FE2B-8BA5-4940-B47E-0F1A90A80096}" presName="hierChild6" presStyleCnt="0"/>
      <dgm:spPr/>
    </dgm:pt>
    <dgm:pt modelId="{9FD0CCF0-F751-4781-B672-FD4C2F730ED6}" type="pres">
      <dgm:prSet presAssocID="{D7A2FE2B-8BA5-4940-B47E-0F1A90A80096}" presName="hierChild7" presStyleCnt="0"/>
      <dgm:spPr/>
    </dgm:pt>
    <dgm:pt modelId="{110D389E-7F28-408B-870A-A5C46BC84F7E}" type="pres">
      <dgm:prSet presAssocID="{56E64A62-21C2-4DEC-8BB3-E210BB0B863E}" presName="Name96" presStyleLbl="parChTrans1D3" presStyleIdx="4" presStyleCnt="13"/>
      <dgm:spPr>
        <a:custGeom>
          <a:avLst/>
          <a:gdLst/>
          <a:ahLst/>
          <a:cxnLst/>
          <a:rect l="0" t="0" r="0" b="0"/>
          <a:pathLst>
            <a:path>
              <a:moveTo>
                <a:pt x="45720" y="0"/>
              </a:moveTo>
              <a:lnTo>
                <a:pt x="45720" y="243953"/>
              </a:lnTo>
              <a:lnTo>
                <a:pt x="120393" y="243953"/>
              </a:lnTo>
            </a:path>
          </a:pathLst>
        </a:custGeom>
      </dgm:spPr>
    </dgm:pt>
    <dgm:pt modelId="{01A0BD66-81E0-4C3E-BA1B-2C9ED09A7D2F}" type="pres">
      <dgm:prSet presAssocID="{6CCAC308-1769-4326-A257-65EF3469911F}" presName="hierRoot3" presStyleCnt="0">
        <dgm:presLayoutVars>
          <dgm:hierBranch val="init"/>
        </dgm:presLayoutVars>
      </dgm:prSet>
      <dgm:spPr/>
    </dgm:pt>
    <dgm:pt modelId="{0CD679CC-000A-4678-B017-6544724F8BBB}" type="pres">
      <dgm:prSet presAssocID="{6CCAC308-1769-4326-A257-65EF3469911F}" presName="rootComposite3" presStyleCnt="0"/>
      <dgm:spPr/>
    </dgm:pt>
    <dgm:pt modelId="{5B533E66-4D29-4061-BC46-F1B06C56837E}" type="pres">
      <dgm:prSet presAssocID="{6CCAC308-1769-4326-A257-65EF3469911F}" presName="rootText3" presStyleLbl="asst1" presStyleIdx="2" presStyleCnt="4">
        <dgm:presLayoutVars>
          <dgm:chPref val="3"/>
        </dgm:presLayoutVars>
      </dgm:prSet>
      <dgm:spPr>
        <a:prstGeom prst="rect">
          <a:avLst/>
        </a:prstGeom>
      </dgm:spPr>
    </dgm:pt>
    <dgm:pt modelId="{CB68F5DE-8BBC-4655-ADFB-AE48DB674776}" type="pres">
      <dgm:prSet presAssocID="{6CCAC308-1769-4326-A257-65EF3469911F}" presName="titleText3" presStyleLbl="fgAcc2" presStyleIdx="2" presStyleCnt="4">
        <dgm:presLayoutVars>
          <dgm:chMax val="0"/>
          <dgm:chPref val="0"/>
        </dgm:presLayoutVars>
      </dgm:prSet>
      <dgm:spPr>
        <a:prstGeom prst="rect">
          <a:avLst/>
        </a:prstGeom>
      </dgm:spPr>
    </dgm:pt>
    <dgm:pt modelId="{B6257A57-AAAF-4C66-AEA1-D6AD5669BF82}" type="pres">
      <dgm:prSet presAssocID="{6CCAC308-1769-4326-A257-65EF3469911F}" presName="rootConnector3" presStyleLbl="asst1" presStyleIdx="2" presStyleCnt="4"/>
      <dgm:spPr/>
    </dgm:pt>
    <dgm:pt modelId="{3DCCB3EF-071A-477D-A5F9-7A0A82C94853}" type="pres">
      <dgm:prSet presAssocID="{6CCAC308-1769-4326-A257-65EF3469911F}" presName="hierChild6" presStyleCnt="0"/>
      <dgm:spPr/>
    </dgm:pt>
    <dgm:pt modelId="{74382112-D931-40AE-8CCD-BBBB81769375}" type="pres">
      <dgm:prSet presAssocID="{6CCAC308-1769-4326-A257-65EF3469911F}" presName="hierChild7" presStyleCnt="0"/>
      <dgm:spPr/>
    </dgm:pt>
    <dgm:pt modelId="{537E33BB-AB09-4F49-A50C-95514AD310D6}" type="pres">
      <dgm:prSet presAssocID="{EB20565A-7D53-4856-B47C-07A9D6447475}" presName="Name96" presStyleLbl="parChTrans1D3" presStyleIdx="5" presStyleCnt="13"/>
      <dgm:spPr>
        <a:custGeom>
          <a:avLst/>
          <a:gdLst/>
          <a:ahLst/>
          <a:cxnLst/>
          <a:rect l="0" t="0" r="0" b="0"/>
          <a:pathLst>
            <a:path>
              <a:moveTo>
                <a:pt x="120393" y="0"/>
              </a:moveTo>
              <a:lnTo>
                <a:pt x="120393" y="601081"/>
              </a:lnTo>
              <a:lnTo>
                <a:pt x="45720" y="601081"/>
              </a:lnTo>
            </a:path>
          </a:pathLst>
        </a:custGeom>
      </dgm:spPr>
    </dgm:pt>
    <dgm:pt modelId="{29BA03A7-4B04-419B-BFB3-1FD76C7A8BD2}" type="pres">
      <dgm:prSet presAssocID="{B5257C07-7883-4F67-96D1-D3CDDC3B513D}" presName="hierRoot3" presStyleCnt="0">
        <dgm:presLayoutVars>
          <dgm:hierBranch val="init"/>
        </dgm:presLayoutVars>
      </dgm:prSet>
      <dgm:spPr/>
    </dgm:pt>
    <dgm:pt modelId="{54445E70-CF9B-46F9-9BF4-1A5F1AF3F2F2}" type="pres">
      <dgm:prSet presAssocID="{B5257C07-7883-4F67-96D1-D3CDDC3B513D}" presName="rootComposite3" presStyleCnt="0"/>
      <dgm:spPr/>
    </dgm:pt>
    <dgm:pt modelId="{265EA4C2-3F45-484D-8E3F-31395D3FDE72}" type="pres">
      <dgm:prSet presAssocID="{B5257C07-7883-4F67-96D1-D3CDDC3B513D}" presName="rootText3" presStyleLbl="asst1" presStyleIdx="3" presStyleCnt="4">
        <dgm:presLayoutVars>
          <dgm:chPref val="3"/>
        </dgm:presLayoutVars>
      </dgm:prSet>
      <dgm:spPr>
        <a:prstGeom prst="rect">
          <a:avLst/>
        </a:prstGeom>
      </dgm:spPr>
    </dgm:pt>
    <dgm:pt modelId="{4A5BAB78-6142-435C-B376-097EBD14E939}" type="pres">
      <dgm:prSet presAssocID="{B5257C07-7883-4F67-96D1-D3CDDC3B513D}" presName="titleText3" presStyleLbl="fgAcc2" presStyleIdx="3" presStyleCnt="4">
        <dgm:presLayoutVars>
          <dgm:chMax val="0"/>
          <dgm:chPref val="0"/>
        </dgm:presLayoutVars>
      </dgm:prSet>
      <dgm:spPr>
        <a:prstGeom prst="rect">
          <a:avLst/>
        </a:prstGeom>
      </dgm:spPr>
    </dgm:pt>
    <dgm:pt modelId="{228081B0-3A08-4BCE-84FB-D2632C36EDA5}" type="pres">
      <dgm:prSet presAssocID="{B5257C07-7883-4F67-96D1-D3CDDC3B513D}" presName="rootConnector3" presStyleLbl="asst1" presStyleIdx="3" presStyleCnt="4"/>
      <dgm:spPr/>
    </dgm:pt>
    <dgm:pt modelId="{1864FC28-B006-4680-80A8-85A6F2F17880}" type="pres">
      <dgm:prSet presAssocID="{B5257C07-7883-4F67-96D1-D3CDDC3B513D}" presName="hierChild6" presStyleCnt="0"/>
      <dgm:spPr/>
    </dgm:pt>
    <dgm:pt modelId="{94D4951C-1810-4784-90B2-7F7042455F07}" type="pres">
      <dgm:prSet presAssocID="{B5257C07-7883-4F67-96D1-D3CDDC3B513D}" presName="hierChild7" presStyleCnt="0"/>
      <dgm:spPr/>
    </dgm:pt>
    <dgm:pt modelId="{F042EC1F-B1D8-42F8-AE80-4DAFE943E45D}" type="pres">
      <dgm:prSet presAssocID="{8F969FC7-C62B-4D57-8C46-D9385D3A842D}" presName="hierRoot1" presStyleCnt="0">
        <dgm:presLayoutVars>
          <dgm:hierBranch val="init"/>
        </dgm:presLayoutVars>
      </dgm:prSet>
      <dgm:spPr/>
    </dgm:pt>
    <dgm:pt modelId="{861470FA-7855-4F35-8859-A8549149B137}" type="pres">
      <dgm:prSet presAssocID="{8F969FC7-C62B-4D57-8C46-D9385D3A842D}" presName="rootComposite1" presStyleCnt="0"/>
      <dgm:spPr/>
    </dgm:pt>
    <dgm:pt modelId="{AB686811-D45D-45DF-97FB-DD006AC64CFA}" type="pres">
      <dgm:prSet presAssocID="{8F969FC7-C62B-4D57-8C46-D9385D3A842D}" presName="rootText1" presStyleLbl="node0" presStyleIdx="1" presStyleCnt="2">
        <dgm:presLayoutVars>
          <dgm:chMax/>
          <dgm:chPref val="3"/>
        </dgm:presLayoutVars>
      </dgm:prSet>
      <dgm:spPr>
        <a:prstGeom prst="rect">
          <a:avLst/>
        </a:prstGeom>
      </dgm:spPr>
    </dgm:pt>
    <dgm:pt modelId="{27E7D4E8-E29E-4D5B-987F-CCAD58873030}" type="pres">
      <dgm:prSet presAssocID="{8F969FC7-C62B-4D57-8C46-D9385D3A842D}" presName="titleText1" presStyleLbl="fgAcc0" presStyleIdx="1" presStyleCnt="2">
        <dgm:presLayoutVars>
          <dgm:chMax val="0"/>
          <dgm:chPref val="0"/>
        </dgm:presLayoutVars>
      </dgm:prSet>
      <dgm:spPr>
        <a:prstGeom prst="rect">
          <a:avLst/>
        </a:prstGeom>
      </dgm:spPr>
    </dgm:pt>
    <dgm:pt modelId="{B0D509D1-49AB-453D-A34F-3027C690FD88}" type="pres">
      <dgm:prSet presAssocID="{8F969FC7-C62B-4D57-8C46-D9385D3A842D}" presName="rootConnector1" presStyleLbl="node1" presStyleIdx="5" presStyleCnt="17"/>
      <dgm:spPr/>
    </dgm:pt>
    <dgm:pt modelId="{E8877658-6CE1-4972-AC94-317DBA8C03CF}" type="pres">
      <dgm:prSet presAssocID="{8F969FC7-C62B-4D57-8C46-D9385D3A842D}" presName="hierChild2" presStyleCnt="0"/>
      <dgm:spPr/>
    </dgm:pt>
    <dgm:pt modelId="{8645B647-B602-4939-B040-7C071E02D2DF}" type="pres">
      <dgm:prSet presAssocID="{628C5DEC-223B-4232-8779-70B9FC816499}" presName="Name37" presStyleLbl="parChTrans1D2" presStyleIdx="4" presStyleCnt="8"/>
      <dgm:spPr>
        <a:custGeom>
          <a:avLst/>
          <a:gdLst/>
          <a:ahLst/>
          <a:cxnLst/>
          <a:rect l="0" t="0" r="0" b="0"/>
          <a:pathLst>
            <a:path>
              <a:moveTo>
                <a:pt x="1466299" y="0"/>
              </a:moveTo>
              <a:lnTo>
                <a:pt x="1466299" y="77964"/>
              </a:lnTo>
              <a:lnTo>
                <a:pt x="0" y="77964"/>
              </a:lnTo>
              <a:lnTo>
                <a:pt x="0" y="130779"/>
              </a:lnTo>
            </a:path>
          </a:pathLst>
        </a:custGeom>
      </dgm:spPr>
    </dgm:pt>
    <dgm:pt modelId="{F95EAA00-CA90-4232-B778-E2B0AD5EC201}" type="pres">
      <dgm:prSet presAssocID="{2689F7ED-9D84-474A-B3C6-03EDB1831619}" presName="hierRoot2" presStyleCnt="0">
        <dgm:presLayoutVars>
          <dgm:hierBranch val="init"/>
        </dgm:presLayoutVars>
      </dgm:prSet>
      <dgm:spPr/>
    </dgm:pt>
    <dgm:pt modelId="{BED8527F-F963-4D64-8F9B-BD4EE2AE43A6}" type="pres">
      <dgm:prSet presAssocID="{2689F7ED-9D84-474A-B3C6-03EDB1831619}" presName="rootComposite" presStyleCnt="0"/>
      <dgm:spPr/>
    </dgm:pt>
    <dgm:pt modelId="{F417194D-55F2-4DB2-B5B5-65BDAC21FE74}" type="pres">
      <dgm:prSet presAssocID="{2689F7ED-9D84-474A-B3C6-03EDB1831619}" presName="rootText" presStyleLbl="node1" presStyleIdx="6" presStyleCnt="17" custLinFactNeighborX="15251" custLinFactNeighborY="-7663">
        <dgm:presLayoutVars>
          <dgm:chMax/>
          <dgm:chPref val="3"/>
        </dgm:presLayoutVars>
      </dgm:prSet>
      <dgm:spPr>
        <a:prstGeom prst="rect">
          <a:avLst/>
        </a:prstGeom>
      </dgm:spPr>
    </dgm:pt>
    <dgm:pt modelId="{D81D1A51-5978-47F0-8EE1-DFC3D3AC1697}" type="pres">
      <dgm:prSet presAssocID="{2689F7ED-9D84-474A-B3C6-03EDB1831619}" presName="titleText2" presStyleLbl="fgAcc1" presStyleIdx="6" presStyleCnt="17">
        <dgm:presLayoutVars>
          <dgm:chMax val="0"/>
          <dgm:chPref val="0"/>
        </dgm:presLayoutVars>
      </dgm:prSet>
      <dgm:spPr>
        <a:prstGeom prst="rect">
          <a:avLst/>
        </a:prstGeom>
      </dgm:spPr>
    </dgm:pt>
    <dgm:pt modelId="{E90CBB8A-3CFA-46BE-9A82-8F97C9BAD012}" type="pres">
      <dgm:prSet presAssocID="{2689F7ED-9D84-474A-B3C6-03EDB1831619}" presName="rootConnector" presStyleLbl="node2" presStyleIdx="0" presStyleCnt="0"/>
      <dgm:spPr/>
    </dgm:pt>
    <dgm:pt modelId="{40AB88C6-6ED6-483B-8F7F-89931F91A99A}" type="pres">
      <dgm:prSet presAssocID="{2689F7ED-9D84-474A-B3C6-03EDB1831619}" presName="hierChild4" presStyleCnt="0"/>
      <dgm:spPr/>
    </dgm:pt>
    <dgm:pt modelId="{374DBA97-2714-499E-B89F-5ABD5AEACBC2}" type="pres">
      <dgm:prSet presAssocID="{B338B9A9-4C43-4AD8-8587-A4868350F91E}" presName="Name37" presStyleLbl="parChTrans1D3" presStyleIdx="6" presStyleCnt="13"/>
      <dgm:spPr>
        <a:custGeom>
          <a:avLst/>
          <a:gdLst/>
          <a:ahLst/>
          <a:cxnLst/>
          <a:rect l="0" t="0" r="0" b="0"/>
          <a:pathLst>
            <a:path>
              <a:moveTo>
                <a:pt x="293259" y="0"/>
              </a:moveTo>
              <a:lnTo>
                <a:pt x="293259" y="77964"/>
              </a:lnTo>
              <a:lnTo>
                <a:pt x="0" y="77964"/>
              </a:lnTo>
              <a:lnTo>
                <a:pt x="0" y="130779"/>
              </a:lnTo>
            </a:path>
          </a:pathLst>
        </a:custGeom>
      </dgm:spPr>
    </dgm:pt>
    <dgm:pt modelId="{1675069B-784D-4993-9730-20FFD4E83C3F}" type="pres">
      <dgm:prSet presAssocID="{70DD909F-5636-4406-B9B7-6218BF566ABF}" presName="hierRoot2" presStyleCnt="0">
        <dgm:presLayoutVars>
          <dgm:hierBranch val="init"/>
        </dgm:presLayoutVars>
      </dgm:prSet>
      <dgm:spPr/>
    </dgm:pt>
    <dgm:pt modelId="{83B42B78-EDA1-4538-8B3F-5E5D052E54DA}" type="pres">
      <dgm:prSet presAssocID="{70DD909F-5636-4406-B9B7-6218BF566ABF}" presName="rootComposite" presStyleCnt="0"/>
      <dgm:spPr/>
    </dgm:pt>
    <dgm:pt modelId="{FDD91908-C766-439C-BE26-A06E916DABCE}" type="pres">
      <dgm:prSet presAssocID="{70DD909F-5636-4406-B9B7-6218BF566ABF}" presName="rootText" presStyleLbl="node1" presStyleIdx="7" presStyleCnt="17">
        <dgm:presLayoutVars>
          <dgm:chMax/>
          <dgm:chPref val="3"/>
        </dgm:presLayoutVars>
      </dgm:prSet>
      <dgm:spPr>
        <a:prstGeom prst="rect">
          <a:avLst/>
        </a:prstGeom>
      </dgm:spPr>
    </dgm:pt>
    <dgm:pt modelId="{69B17998-0C60-42F3-B035-0956F670B96B}" type="pres">
      <dgm:prSet presAssocID="{70DD909F-5636-4406-B9B7-6218BF566ABF}" presName="titleText2" presStyleLbl="fgAcc1" presStyleIdx="7" presStyleCnt="17">
        <dgm:presLayoutVars>
          <dgm:chMax val="0"/>
          <dgm:chPref val="0"/>
        </dgm:presLayoutVars>
      </dgm:prSet>
      <dgm:spPr>
        <a:prstGeom prst="rect">
          <a:avLst/>
        </a:prstGeom>
      </dgm:spPr>
    </dgm:pt>
    <dgm:pt modelId="{9D6376C0-CC08-49DB-8848-7EC356B2A683}" type="pres">
      <dgm:prSet presAssocID="{70DD909F-5636-4406-B9B7-6218BF566ABF}" presName="rootConnector" presStyleLbl="node3" presStyleIdx="0" presStyleCnt="0"/>
      <dgm:spPr/>
    </dgm:pt>
    <dgm:pt modelId="{5BB3FEB5-DEE9-4BE4-9A87-8A8BED2C0DCF}" type="pres">
      <dgm:prSet presAssocID="{70DD909F-5636-4406-B9B7-6218BF566ABF}" presName="hierChild4" presStyleCnt="0"/>
      <dgm:spPr/>
    </dgm:pt>
    <dgm:pt modelId="{4EEA7B76-FBE6-468F-84D3-70238007D651}" type="pres">
      <dgm:prSet presAssocID="{70DD909F-5636-4406-B9B7-6218BF566ABF}" presName="hierChild5" presStyleCnt="0"/>
      <dgm:spPr/>
    </dgm:pt>
    <dgm:pt modelId="{DA403F08-BAF8-442D-8753-F3EBF546C49C}" type="pres">
      <dgm:prSet presAssocID="{45367FAF-56CE-4B0C-B632-BE8AC0351104}" presName="Name37" presStyleLbl="parChTrans1D3" presStyleIdx="7" presStyleCnt="13"/>
      <dgm:spPr>
        <a:custGeom>
          <a:avLst/>
          <a:gdLst/>
          <a:ahLst/>
          <a:cxnLst/>
          <a:rect l="0" t="0" r="0" b="0"/>
          <a:pathLst>
            <a:path>
              <a:moveTo>
                <a:pt x="0" y="0"/>
              </a:moveTo>
              <a:lnTo>
                <a:pt x="0" y="77964"/>
              </a:lnTo>
              <a:lnTo>
                <a:pt x="293259" y="77964"/>
              </a:lnTo>
              <a:lnTo>
                <a:pt x="293259" y="130779"/>
              </a:lnTo>
            </a:path>
          </a:pathLst>
        </a:custGeom>
      </dgm:spPr>
    </dgm:pt>
    <dgm:pt modelId="{21051682-9028-4F87-92FA-21A8463F9629}" type="pres">
      <dgm:prSet presAssocID="{C27DF3F7-0209-47A6-93DE-1B86195A767E}" presName="hierRoot2" presStyleCnt="0">
        <dgm:presLayoutVars>
          <dgm:hierBranch val="init"/>
        </dgm:presLayoutVars>
      </dgm:prSet>
      <dgm:spPr/>
    </dgm:pt>
    <dgm:pt modelId="{2D237198-68D4-4E6B-9AED-9551306DF3D5}" type="pres">
      <dgm:prSet presAssocID="{C27DF3F7-0209-47A6-93DE-1B86195A767E}" presName="rootComposite" presStyleCnt="0"/>
      <dgm:spPr/>
    </dgm:pt>
    <dgm:pt modelId="{D0ED313F-59F0-4920-9095-E6BFCEC5C2EA}" type="pres">
      <dgm:prSet presAssocID="{C27DF3F7-0209-47A6-93DE-1B86195A767E}" presName="rootText" presStyleLbl="node1" presStyleIdx="8" presStyleCnt="17">
        <dgm:presLayoutVars>
          <dgm:chMax/>
          <dgm:chPref val="3"/>
        </dgm:presLayoutVars>
      </dgm:prSet>
      <dgm:spPr>
        <a:prstGeom prst="rect">
          <a:avLst/>
        </a:prstGeom>
      </dgm:spPr>
    </dgm:pt>
    <dgm:pt modelId="{DF3F65E6-F974-4F5A-BF7C-08CBB96D998F}" type="pres">
      <dgm:prSet presAssocID="{C27DF3F7-0209-47A6-93DE-1B86195A767E}" presName="titleText2" presStyleLbl="fgAcc1" presStyleIdx="8" presStyleCnt="17">
        <dgm:presLayoutVars>
          <dgm:chMax val="0"/>
          <dgm:chPref val="0"/>
        </dgm:presLayoutVars>
      </dgm:prSet>
      <dgm:spPr>
        <a:prstGeom prst="rect">
          <a:avLst/>
        </a:prstGeom>
      </dgm:spPr>
    </dgm:pt>
    <dgm:pt modelId="{00A327BF-A5EE-4072-8603-EC7CD6430F04}" type="pres">
      <dgm:prSet presAssocID="{C27DF3F7-0209-47A6-93DE-1B86195A767E}" presName="rootConnector" presStyleLbl="node3" presStyleIdx="0" presStyleCnt="0"/>
      <dgm:spPr/>
    </dgm:pt>
    <dgm:pt modelId="{8FCEC467-94D0-4A7F-A86D-A6393C72C490}" type="pres">
      <dgm:prSet presAssocID="{C27DF3F7-0209-47A6-93DE-1B86195A767E}" presName="hierChild4" presStyleCnt="0"/>
      <dgm:spPr/>
    </dgm:pt>
    <dgm:pt modelId="{202C1BD3-FF9B-47FC-9333-9777934A1CA4}" type="pres">
      <dgm:prSet presAssocID="{C27DF3F7-0209-47A6-93DE-1B86195A767E}" presName="hierChild5" presStyleCnt="0"/>
      <dgm:spPr/>
    </dgm:pt>
    <dgm:pt modelId="{DAF05706-1B29-402C-A9DF-28EF3E3A8EC4}" type="pres">
      <dgm:prSet presAssocID="{2689F7ED-9D84-474A-B3C6-03EDB1831619}" presName="hierChild5" presStyleCnt="0"/>
      <dgm:spPr/>
    </dgm:pt>
    <dgm:pt modelId="{3727410E-D78D-4E92-83E0-9CEC9C00B4FB}" type="pres">
      <dgm:prSet presAssocID="{374B041F-7C3B-4B93-8F14-10D83DC73492}" presName="Name37" presStyleLbl="parChTrans1D2" presStyleIdx="5" presStyleCnt="8"/>
      <dgm:spPr>
        <a:custGeom>
          <a:avLst/>
          <a:gdLst/>
          <a:ahLst/>
          <a:cxnLst/>
          <a:rect l="0" t="0" r="0" b="0"/>
          <a:pathLst>
            <a:path>
              <a:moveTo>
                <a:pt x="586519" y="0"/>
              </a:moveTo>
              <a:lnTo>
                <a:pt x="586519" y="77964"/>
              </a:lnTo>
              <a:lnTo>
                <a:pt x="0" y="77964"/>
              </a:lnTo>
              <a:lnTo>
                <a:pt x="0" y="130779"/>
              </a:lnTo>
            </a:path>
          </a:pathLst>
        </a:custGeom>
      </dgm:spPr>
    </dgm:pt>
    <dgm:pt modelId="{74255F62-8170-4046-B11F-0275D2F52A00}" type="pres">
      <dgm:prSet presAssocID="{2510894A-6755-4966-A054-969EF8613820}" presName="hierRoot2" presStyleCnt="0">
        <dgm:presLayoutVars>
          <dgm:hierBranch val="init"/>
        </dgm:presLayoutVars>
      </dgm:prSet>
      <dgm:spPr/>
    </dgm:pt>
    <dgm:pt modelId="{C23E1479-3CFB-4FEF-B54D-3F63EC5DAFDC}" type="pres">
      <dgm:prSet presAssocID="{2510894A-6755-4966-A054-969EF8613820}" presName="rootComposite" presStyleCnt="0"/>
      <dgm:spPr/>
    </dgm:pt>
    <dgm:pt modelId="{6EB551F2-9E09-4B67-A28A-1827BCC9AC42}" type="pres">
      <dgm:prSet presAssocID="{2510894A-6755-4966-A054-969EF8613820}" presName="rootText" presStyleLbl="node1" presStyleIdx="9" presStyleCnt="17">
        <dgm:presLayoutVars>
          <dgm:chMax/>
          <dgm:chPref val="3"/>
        </dgm:presLayoutVars>
      </dgm:prSet>
      <dgm:spPr>
        <a:prstGeom prst="rect">
          <a:avLst/>
        </a:prstGeom>
      </dgm:spPr>
    </dgm:pt>
    <dgm:pt modelId="{95ABBE5D-C593-4780-A9B1-FD93F52836D0}" type="pres">
      <dgm:prSet presAssocID="{2510894A-6755-4966-A054-969EF8613820}" presName="titleText2" presStyleLbl="fgAcc1" presStyleIdx="9" presStyleCnt="17">
        <dgm:presLayoutVars>
          <dgm:chMax val="0"/>
          <dgm:chPref val="0"/>
        </dgm:presLayoutVars>
      </dgm:prSet>
      <dgm:spPr>
        <a:prstGeom prst="rect">
          <a:avLst/>
        </a:prstGeom>
      </dgm:spPr>
    </dgm:pt>
    <dgm:pt modelId="{96970E2E-6F24-49BE-B2F6-E49F3112B123}" type="pres">
      <dgm:prSet presAssocID="{2510894A-6755-4966-A054-969EF8613820}" presName="rootConnector" presStyleLbl="node2" presStyleIdx="0" presStyleCnt="0"/>
      <dgm:spPr/>
    </dgm:pt>
    <dgm:pt modelId="{39F10E0E-FBA6-4CE9-ACAB-92D53C554FA8}" type="pres">
      <dgm:prSet presAssocID="{2510894A-6755-4966-A054-969EF8613820}" presName="hierChild4" presStyleCnt="0"/>
      <dgm:spPr/>
    </dgm:pt>
    <dgm:pt modelId="{C648E3DA-0963-4A7C-8083-FFAF639DDE9A}" type="pres">
      <dgm:prSet presAssocID="{F8F23C92-EF70-481A-9440-6056AEF97F7F}" presName="Name37" presStyleLbl="parChTrans1D3" presStyleIdx="8" presStyleCnt="13"/>
      <dgm:spPr>
        <a:custGeom>
          <a:avLst/>
          <a:gdLst/>
          <a:ahLst/>
          <a:cxnLst/>
          <a:rect l="0" t="0" r="0" b="0"/>
          <a:pathLst>
            <a:path>
              <a:moveTo>
                <a:pt x="45720" y="0"/>
              </a:moveTo>
              <a:lnTo>
                <a:pt x="45720" y="130779"/>
              </a:lnTo>
            </a:path>
          </a:pathLst>
        </a:custGeom>
      </dgm:spPr>
    </dgm:pt>
    <dgm:pt modelId="{5D9BCB8A-3BDE-4B00-81F0-2ECF0A6B547C}" type="pres">
      <dgm:prSet presAssocID="{20FC347A-F795-4D8C-9552-9E3596E2F7C7}" presName="hierRoot2" presStyleCnt="0">
        <dgm:presLayoutVars>
          <dgm:hierBranch val="init"/>
        </dgm:presLayoutVars>
      </dgm:prSet>
      <dgm:spPr/>
    </dgm:pt>
    <dgm:pt modelId="{9162A8CB-ABCE-49C6-BF1A-A10E1F2928A3}" type="pres">
      <dgm:prSet presAssocID="{20FC347A-F795-4D8C-9552-9E3596E2F7C7}" presName="rootComposite" presStyleCnt="0"/>
      <dgm:spPr/>
    </dgm:pt>
    <dgm:pt modelId="{4EB26314-8238-4575-9D98-9B7FB34DDECE}" type="pres">
      <dgm:prSet presAssocID="{20FC347A-F795-4D8C-9552-9E3596E2F7C7}" presName="rootText" presStyleLbl="node1" presStyleIdx="10" presStyleCnt="17">
        <dgm:presLayoutVars>
          <dgm:chMax/>
          <dgm:chPref val="3"/>
        </dgm:presLayoutVars>
      </dgm:prSet>
      <dgm:spPr>
        <a:prstGeom prst="rect">
          <a:avLst/>
        </a:prstGeom>
      </dgm:spPr>
    </dgm:pt>
    <dgm:pt modelId="{49ACB350-18B3-47E5-B23F-2D7AAB7DBD60}" type="pres">
      <dgm:prSet presAssocID="{20FC347A-F795-4D8C-9552-9E3596E2F7C7}" presName="titleText2" presStyleLbl="fgAcc1" presStyleIdx="10" presStyleCnt="17">
        <dgm:presLayoutVars>
          <dgm:chMax val="0"/>
          <dgm:chPref val="0"/>
        </dgm:presLayoutVars>
      </dgm:prSet>
      <dgm:spPr>
        <a:prstGeom prst="rect">
          <a:avLst/>
        </a:prstGeom>
      </dgm:spPr>
    </dgm:pt>
    <dgm:pt modelId="{377F3685-7376-4BFE-9247-4674FD21AE2A}" type="pres">
      <dgm:prSet presAssocID="{20FC347A-F795-4D8C-9552-9E3596E2F7C7}" presName="rootConnector" presStyleLbl="node3" presStyleIdx="0" presStyleCnt="0"/>
      <dgm:spPr/>
    </dgm:pt>
    <dgm:pt modelId="{67628173-E5DC-404B-932E-86882041C89D}" type="pres">
      <dgm:prSet presAssocID="{20FC347A-F795-4D8C-9552-9E3596E2F7C7}" presName="hierChild4" presStyleCnt="0"/>
      <dgm:spPr/>
    </dgm:pt>
    <dgm:pt modelId="{A7B03DFE-E7E4-4B90-8BD0-916F02A2726A}" type="pres">
      <dgm:prSet presAssocID="{20FC347A-F795-4D8C-9552-9E3596E2F7C7}" presName="hierChild5" presStyleCnt="0"/>
      <dgm:spPr/>
    </dgm:pt>
    <dgm:pt modelId="{08E71CC9-5EBC-42B9-8C14-7BE1A13FCDAD}" type="pres">
      <dgm:prSet presAssocID="{2510894A-6755-4966-A054-969EF8613820}" presName="hierChild5" presStyleCnt="0"/>
      <dgm:spPr/>
    </dgm:pt>
    <dgm:pt modelId="{F803E013-FC8E-4C60-84D9-F70E4E67553B}" type="pres">
      <dgm:prSet presAssocID="{CD30F07C-D304-41C3-A040-157E7B1CB0CB}" presName="Name37" presStyleLbl="parChTrans1D2" presStyleIdx="6" presStyleCnt="8"/>
      <dgm:spPr>
        <a:custGeom>
          <a:avLst/>
          <a:gdLst/>
          <a:ahLst/>
          <a:cxnLst/>
          <a:rect l="0" t="0" r="0" b="0"/>
          <a:pathLst>
            <a:path>
              <a:moveTo>
                <a:pt x="0" y="0"/>
              </a:moveTo>
              <a:lnTo>
                <a:pt x="0" y="77964"/>
              </a:lnTo>
              <a:lnTo>
                <a:pt x="293259" y="77964"/>
              </a:lnTo>
              <a:lnTo>
                <a:pt x="293259" y="130779"/>
              </a:lnTo>
            </a:path>
          </a:pathLst>
        </a:custGeom>
      </dgm:spPr>
    </dgm:pt>
    <dgm:pt modelId="{3163EA07-1A99-4202-8647-96ABF519F431}" type="pres">
      <dgm:prSet presAssocID="{FE7B9405-3DF5-4595-9443-2B61A8CBAD13}" presName="hierRoot2" presStyleCnt="0">
        <dgm:presLayoutVars>
          <dgm:hierBranch val="init"/>
        </dgm:presLayoutVars>
      </dgm:prSet>
      <dgm:spPr/>
    </dgm:pt>
    <dgm:pt modelId="{7BC66ABF-EE93-4CF8-86CF-F844A8FD4997}" type="pres">
      <dgm:prSet presAssocID="{FE7B9405-3DF5-4595-9443-2B61A8CBAD13}" presName="rootComposite" presStyleCnt="0"/>
      <dgm:spPr/>
    </dgm:pt>
    <dgm:pt modelId="{E753D6BD-DCBE-4646-AED8-A1A8E62BBB3E}" type="pres">
      <dgm:prSet presAssocID="{FE7B9405-3DF5-4595-9443-2B61A8CBAD13}" presName="rootText" presStyleLbl="node1" presStyleIdx="11" presStyleCnt="17">
        <dgm:presLayoutVars>
          <dgm:chMax/>
          <dgm:chPref val="3"/>
        </dgm:presLayoutVars>
      </dgm:prSet>
      <dgm:spPr>
        <a:prstGeom prst="rect">
          <a:avLst/>
        </a:prstGeom>
      </dgm:spPr>
    </dgm:pt>
    <dgm:pt modelId="{F7377B62-8CAE-4538-B17A-012E82815EFD}" type="pres">
      <dgm:prSet presAssocID="{FE7B9405-3DF5-4595-9443-2B61A8CBAD13}" presName="titleText2" presStyleLbl="fgAcc1" presStyleIdx="11" presStyleCnt="17">
        <dgm:presLayoutVars>
          <dgm:chMax val="0"/>
          <dgm:chPref val="0"/>
        </dgm:presLayoutVars>
      </dgm:prSet>
      <dgm:spPr>
        <a:prstGeom prst="rect">
          <a:avLst/>
        </a:prstGeom>
      </dgm:spPr>
    </dgm:pt>
    <dgm:pt modelId="{F5A40978-221A-410A-AAB7-E34BB25F2ACE}" type="pres">
      <dgm:prSet presAssocID="{FE7B9405-3DF5-4595-9443-2B61A8CBAD13}" presName="rootConnector" presStyleLbl="node2" presStyleIdx="0" presStyleCnt="0"/>
      <dgm:spPr/>
    </dgm:pt>
    <dgm:pt modelId="{4EFA2242-AE70-46E7-82BC-C4BB79A4B826}" type="pres">
      <dgm:prSet presAssocID="{FE7B9405-3DF5-4595-9443-2B61A8CBAD13}" presName="hierChild4" presStyleCnt="0"/>
      <dgm:spPr/>
    </dgm:pt>
    <dgm:pt modelId="{E308DF45-4143-4B66-B5F4-0CE293D897C1}" type="pres">
      <dgm:prSet presAssocID="{A385DB50-E74F-4A7E-833D-36392E2063FC}" presName="Name37" presStyleLbl="parChTrans1D3" presStyleIdx="9" presStyleCnt="13"/>
      <dgm:spPr>
        <a:custGeom>
          <a:avLst/>
          <a:gdLst/>
          <a:ahLst/>
          <a:cxnLst/>
          <a:rect l="0" t="0" r="0" b="0"/>
          <a:pathLst>
            <a:path>
              <a:moveTo>
                <a:pt x="293259" y="0"/>
              </a:moveTo>
              <a:lnTo>
                <a:pt x="293259" y="77964"/>
              </a:lnTo>
              <a:lnTo>
                <a:pt x="0" y="77964"/>
              </a:lnTo>
              <a:lnTo>
                <a:pt x="0" y="130779"/>
              </a:lnTo>
            </a:path>
          </a:pathLst>
        </a:custGeom>
      </dgm:spPr>
    </dgm:pt>
    <dgm:pt modelId="{742EE466-1055-4BFF-BD06-8C8D4B508033}" type="pres">
      <dgm:prSet presAssocID="{5EED8744-BD73-42D5-B2D0-EDED8E0DC482}" presName="hierRoot2" presStyleCnt="0">
        <dgm:presLayoutVars>
          <dgm:hierBranch val="init"/>
        </dgm:presLayoutVars>
      </dgm:prSet>
      <dgm:spPr/>
    </dgm:pt>
    <dgm:pt modelId="{820ED5A7-E774-4AF1-8D09-0B586162E19A}" type="pres">
      <dgm:prSet presAssocID="{5EED8744-BD73-42D5-B2D0-EDED8E0DC482}" presName="rootComposite" presStyleCnt="0"/>
      <dgm:spPr/>
    </dgm:pt>
    <dgm:pt modelId="{B156059C-0A2A-4180-9DDF-A77937A4108A}" type="pres">
      <dgm:prSet presAssocID="{5EED8744-BD73-42D5-B2D0-EDED8E0DC482}" presName="rootText" presStyleLbl="node1" presStyleIdx="12" presStyleCnt="17">
        <dgm:presLayoutVars>
          <dgm:chMax/>
          <dgm:chPref val="3"/>
        </dgm:presLayoutVars>
      </dgm:prSet>
      <dgm:spPr>
        <a:prstGeom prst="rect">
          <a:avLst/>
        </a:prstGeom>
      </dgm:spPr>
    </dgm:pt>
    <dgm:pt modelId="{C3000ABF-27E1-4531-B8CE-8964F4949C83}" type="pres">
      <dgm:prSet presAssocID="{5EED8744-BD73-42D5-B2D0-EDED8E0DC482}" presName="titleText2" presStyleLbl="fgAcc1" presStyleIdx="12" presStyleCnt="17">
        <dgm:presLayoutVars>
          <dgm:chMax val="0"/>
          <dgm:chPref val="0"/>
        </dgm:presLayoutVars>
      </dgm:prSet>
      <dgm:spPr>
        <a:prstGeom prst="rect">
          <a:avLst/>
        </a:prstGeom>
      </dgm:spPr>
    </dgm:pt>
    <dgm:pt modelId="{74D1DE43-9EB7-46B9-B0F5-AEAEA363028C}" type="pres">
      <dgm:prSet presAssocID="{5EED8744-BD73-42D5-B2D0-EDED8E0DC482}" presName="rootConnector" presStyleLbl="node3" presStyleIdx="0" presStyleCnt="0"/>
      <dgm:spPr/>
    </dgm:pt>
    <dgm:pt modelId="{43AAF8E0-A1F8-49B2-BF3D-C4E07B03652A}" type="pres">
      <dgm:prSet presAssocID="{5EED8744-BD73-42D5-B2D0-EDED8E0DC482}" presName="hierChild4" presStyleCnt="0"/>
      <dgm:spPr/>
    </dgm:pt>
    <dgm:pt modelId="{FBC8C0BC-0D48-415E-B3C1-3198887E2DEE}" type="pres">
      <dgm:prSet presAssocID="{5EED8744-BD73-42D5-B2D0-EDED8E0DC482}" presName="hierChild5" presStyleCnt="0"/>
      <dgm:spPr/>
    </dgm:pt>
    <dgm:pt modelId="{AE0A1793-3B48-4D15-8943-1AE6457245A1}" type="pres">
      <dgm:prSet presAssocID="{0EC236AE-0EC8-4FD3-A066-0D758303CF91}" presName="Name37" presStyleLbl="parChTrans1D3" presStyleIdx="10" presStyleCnt="13"/>
      <dgm:spPr>
        <a:custGeom>
          <a:avLst/>
          <a:gdLst/>
          <a:ahLst/>
          <a:cxnLst/>
          <a:rect l="0" t="0" r="0" b="0"/>
          <a:pathLst>
            <a:path>
              <a:moveTo>
                <a:pt x="0" y="0"/>
              </a:moveTo>
              <a:lnTo>
                <a:pt x="0" y="77964"/>
              </a:lnTo>
              <a:lnTo>
                <a:pt x="293259" y="77964"/>
              </a:lnTo>
              <a:lnTo>
                <a:pt x="293259" y="130779"/>
              </a:lnTo>
            </a:path>
          </a:pathLst>
        </a:custGeom>
      </dgm:spPr>
    </dgm:pt>
    <dgm:pt modelId="{F1F84C27-B353-413B-BAB7-E90E2FA9C15B}" type="pres">
      <dgm:prSet presAssocID="{928B1012-1726-41BD-993F-31476BD0E710}" presName="hierRoot2" presStyleCnt="0">
        <dgm:presLayoutVars>
          <dgm:hierBranch val="init"/>
        </dgm:presLayoutVars>
      </dgm:prSet>
      <dgm:spPr/>
    </dgm:pt>
    <dgm:pt modelId="{215905FF-FBD9-40E6-AFC0-28352E36CFC2}" type="pres">
      <dgm:prSet presAssocID="{928B1012-1726-41BD-993F-31476BD0E710}" presName="rootComposite" presStyleCnt="0"/>
      <dgm:spPr/>
    </dgm:pt>
    <dgm:pt modelId="{C2D4AD61-CCCD-4F17-909C-E9F88D7F44D3}" type="pres">
      <dgm:prSet presAssocID="{928B1012-1726-41BD-993F-31476BD0E710}" presName="rootText" presStyleLbl="node1" presStyleIdx="13" presStyleCnt="17">
        <dgm:presLayoutVars>
          <dgm:chMax/>
          <dgm:chPref val="3"/>
        </dgm:presLayoutVars>
      </dgm:prSet>
      <dgm:spPr>
        <a:prstGeom prst="rect">
          <a:avLst/>
        </a:prstGeom>
      </dgm:spPr>
    </dgm:pt>
    <dgm:pt modelId="{2DB77778-728A-4FA1-BD5A-7F8D06155296}" type="pres">
      <dgm:prSet presAssocID="{928B1012-1726-41BD-993F-31476BD0E710}" presName="titleText2" presStyleLbl="fgAcc1" presStyleIdx="13" presStyleCnt="17">
        <dgm:presLayoutVars>
          <dgm:chMax val="0"/>
          <dgm:chPref val="0"/>
        </dgm:presLayoutVars>
      </dgm:prSet>
      <dgm:spPr>
        <a:prstGeom prst="rect">
          <a:avLst/>
        </a:prstGeom>
      </dgm:spPr>
    </dgm:pt>
    <dgm:pt modelId="{FEEEB5C9-523C-4760-B4FB-1AC5F26E81B3}" type="pres">
      <dgm:prSet presAssocID="{928B1012-1726-41BD-993F-31476BD0E710}" presName="rootConnector" presStyleLbl="node3" presStyleIdx="0" presStyleCnt="0"/>
      <dgm:spPr/>
    </dgm:pt>
    <dgm:pt modelId="{DA37EC98-DAC3-4D87-B295-ABED0FA40F7C}" type="pres">
      <dgm:prSet presAssocID="{928B1012-1726-41BD-993F-31476BD0E710}" presName="hierChild4" presStyleCnt="0"/>
      <dgm:spPr/>
    </dgm:pt>
    <dgm:pt modelId="{CFF4EF04-0B66-4BB7-8B0B-7756B853CACC}" type="pres">
      <dgm:prSet presAssocID="{928B1012-1726-41BD-993F-31476BD0E710}" presName="hierChild5" presStyleCnt="0"/>
      <dgm:spPr/>
    </dgm:pt>
    <dgm:pt modelId="{D2060149-D288-426A-9C61-12E3C4DEADF5}" type="pres">
      <dgm:prSet presAssocID="{FE7B9405-3DF5-4595-9443-2B61A8CBAD13}" presName="hierChild5" presStyleCnt="0"/>
      <dgm:spPr/>
    </dgm:pt>
    <dgm:pt modelId="{929EB043-0963-48C4-A582-6C2F1C1BFA5C}" type="pres">
      <dgm:prSet presAssocID="{4F2013F5-7E24-492F-A282-563AD8A1DB1C}" presName="Name37" presStyleLbl="parChTrans1D2" presStyleIdx="7" presStyleCnt="8"/>
      <dgm:spPr>
        <a:custGeom>
          <a:avLst/>
          <a:gdLst/>
          <a:ahLst/>
          <a:cxnLst/>
          <a:rect l="0" t="0" r="0" b="0"/>
          <a:pathLst>
            <a:path>
              <a:moveTo>
                <a:pt x="0" y="0"/>
              </a:moveTo>
              <a:lnTo>
                <a:pt x="0" y="77964"/>
              </a:lnTo>
              <a:lnTo>
                <a:pt x="1466299" y="77964"/>
              </a:lnTo>
              <a:lnTo>
                <a:pt x="1466299" y="130779"/>
              </a:lnTo>
            </a:path>
          </a:pathLst>
        </a:custGeom>
      </dgm:spPr>
    </dgm:pt>
    <dgm:pt modelId="{7DB969F8-1575-423E-AA16-B64632112CBE}" type="pres">
      <dgm:prSet presAssocID="{E5E6C21B-3363-44CD-8D8C-A4A178EBFA75}" presName="hierRoot2" presStyleCnt="0">
        <dgm:presLayoutVars>
          <dgm:hierBranch val="init"/>
        </dgm:presLayoutVars>
      </dgm:prSet>
      <dgm:spPr/>
    </dgm:pt>
    <dgm:pt modelId="{0C6B6AF4-7AC6-4974-9D40-B585CF291ADD}" type="pres">
      <dgm:prSet presAssocID="{E5E6C21B-3363-44CD-8D8C-A4A178EBFA75}" presName="rootComposite" presStyleCnt="0"/>
      <dgm:spPr/>
    </dgm:pt>
    <dgm:pt modelId="{89C4AB79-BB78-46E0-B070-42E83044B92A}" type="pres">
      <dgm:prSet presAssocID="{E5E6C21B-3363-44CD-8D8C-A4A178EBFA75}" presName="rootText" presStyleLbl="node1" presStyleIdx="14" presStyleCnt="17">
        <dgm:presLayoutVars>
          <dgm:chMax/>
          <dgm:chPref val="3"/>
        </dgm:presLayoutVars>
      </dgm:prSet>
      <dgm:spPr>
        <a:prstGeom prst="rect">
          <a:avLst/>
        </a:prstGeom>
      </dgm:spPr>
    </dgm:pt>
    <dgm:pt modelId="{0242EB10-65DD-4EFD-9B62-E6933F25DD0C}" type="pres">
      <dgm:prSet presAssocID="{E5E6C21B-3363-44CD-8D8C-A4A178EBFA75}" presName="titleText2" presStyleLbl="fgAcc1" presStyleIdx="14" presStyleCnt="17">
        <dgm:presLayoutVars>
          <dgm:chMax val="0"/>
          <dgm:chPref val="0"/>
        </dgm:presLayoutVars>
      </dgm:prSet>
      <dgm:spPr>
        <a:prstGeom prst="rect">
          <a:avLst/>
        </a:prstGeom>
      </dgm:spPr>
    </dgm:pt>
    <dgm:pt modelId="{5BA8548F-0AC8-4E49-A6C3-7AC83690125C}" type="pres">
      <dgm:prSet presAssocID="{E5E6C21B-3363-44CD-8D8C-A4A178EBFA75}" presName="rootConnector" presStyleLbl="node2" presStyleIdx="0" presStyleCnt="0"/>
      <dgm:spPr/>
    </dgm:pt>
    <dgm:pt modelId="{EB2F9CF9-2372-45E7-A938-6C7813914E8A}" type="pres">
      <dgm:prSet presAssocID="{E5E6C21B-3363-44CD-8D8C-A4A178EBFA75}" presName="hierChild4" presStyleCnt="0"/>
      <dgm:spPr/>
    </dgm:pt>
    <dgm:pt modelId="{289DA45E-373C-4200-B099-F2BFB3A9968B}" type="pres">
      <dgm:prSet presAssocID="{CDC37B08-8B2D-41E5-8F38-B62316D9BC7C}" presName="Name37" presStyleLbl="parChTrans1D3" presStyleIdx="11" presStyleCnt="13"/>
      <dgm:spPr>
        <a:custGeom>
          <a:avLst/>
          <a:gdLst/>
          <a:ahLst/>
          <a:cxnLst/>
          <a:rect l="0" t="0" r="0" b="0"/>
          <a:pathLst>
            <a:path>
              <a:moveTo>
                <a:pt x="293259" y="0"/>
              </a:moveTo>
              <a:lnTo>
                <a:pt x="293259" y="77964"/>
              </a:lnTo>
              <a:lnTo>
                <a:pt x="0" y="77964"/>
              </a:lnTo>
              <a:lnTo>
                <a:pt x="0" y="130779"/>
              </a:lnTo>
            </a:path>
          </a:pathLst>
        </a:custGeom>
      </dgm:spPr>
    </dgm:pt>
    <dgm:pt modelId="{4250B60B-C5E5-4BDB-AC31-FF34BCED8F8F}" type="pres">
      <dgm:prSet presAssocID="{3E82535A-2A33-47B5-87BB-1B1F5770C193}" presName="hierRoot2" presStyleCnt="0">
        <dgm:presLayoutVars>
          <dgm:hierBranch val="init"/>
        </dgm:presLayoutVars>
      </dgm:prSet>
      <dgm:spPr/>
    </dgm:pt>
    <dgm:pt modelId="{26A76D76-DC4E-4831-83F0-32D917D3E35A}" type="pres">
      <dgm:prSet presAssocID="{3E82535A-2A33-47B5-87BB-1B1F5770C193}" presName="rootComposite" presStyleCnt="0"/>
      <dgm:spPr/>
    </dgm:pt>
    <dgm:pt modelId="{6B8411EB-AB48-477F-A9C5-A883BE4EA8FB}" type="pres">
      <dgm:prSet presAssocID="{3E82535A-2A33-47B5-87BB-1B1F5770C193}" presName="rootText" presStyleLbl="node1" presStyleIdx="15" presStyleCnt="17">
        <dgm:presLayoutVars>
          <dgm:chMax/>
          <dgm:chPref val="3"/>
        </dgm:presLayoutVars>
      </dgm:prSet>
      <dgm:spPr>
        <a:prstGeom prst="rect">
          <a:avLst/>
        </a:prstGeom>
      </dgm:spPr>
    </dgm:pt>
    <dgm:pt modelId="{5595E749-9F10-4F13-AB16-54DC75F43837}" type="pres">
      <dgm:prSet presAssocID="{3E82535A-2A33-47B5-87BB-1B1F5770C193}" presName="titleText2" presStyleLbl="fgAcc1" presStyleIdx="15" presStyleCnt="17">
        <dgm:presLayoutVars>
          <dgm:chMax val="0"/>
          <dgm:chPref val="0"/>
        </dgm:presLayoutVars>
      </dgm:prSet>
      <dgm:spPr>
        <a:prstGeom prst="rect">
          <a:avLst/>
        </a:prstGeom>
      </dgm:spPr>
    </dgm:pt>
    <dgm:pt modelId="{B9407270-701C-4ACC-BC9C-EAEF25013AD1}" type="pres">
      <dgm:prSet presAssocID="{3E82535A-2A33-47B5-87BB-1B1F5770C193}" presName="rootConnector" presStyleLbl="node3" presStyleIdx="0" presStyleCnt="0"/>
      <dgm:spPr/>
    </dgm:pt>
    <dgm:pt modelId="{B7455A9F-BE90-460C-9808-05206B5794BF}" type="pres">
      <dgm:prSet presAssocID="{3E82535A-2A33-47B5-87BB-1B1F5770C193}" presName="hierChild4" presStyleCnt="0"/>
      <dgm:spPr/>
    </dgm:pt>
    <dgm:pt modelId="{C143AAD8-AD9F-489E-8E40-101580F8B243}" type="pres">
      <dgm:prSet presAssocID="{3E82535A-2A33-47B5-87BB-1B1F5770C193}" presName="hierChild5" presStyleCnt="0"/>
      <dgm:spPr/>
    </dgm:pt>
    <dgm:pt modelId="{48F1F5F8-B38B-4274-A345-DBD783C81419}" type="pres">
      <dgm:prSet presAssocID="{DD1BED76-90F4-42BC-B8D2-19DF313B584A}" presName="Name37" presStyleLbl="parChTrans1D3" presStyleIdx="12" presStyleCnt="13"/>
      <dgm:spPr>
        <a:custGeom>
          <a:avLst/>
          <a:gdLst/>
          <a:ahLst/>
          <a:cxnLst/>
          <a:rect l="0" t="0" r="0" b="0"/>
          <a:pathLst>
            <a:path>
              <a:moveTo>
                <a:pt x="0" y="0"/>
              </a:moveTo>
              <a:lnTo>
                <a:pt x="0" y="77964"/>
              </a:lnTo>
              <a:lnTo>
                <a:pt x="293259" y="77964"/>
              </a:lnTo>
              <a:lnTo>
                <a:pt x="293259" y="130779"/>
              </a:lnTo>
            </a:path>
          </a:pathLst>
        </a:custGeom>
      </dgm:spPr>
    </dgm:pt>
    <dgm:pt modelId="{5BF377CD-7615-4D74-A2F2-469079BE6CDA}" type="pres">
      <dgm:prSet presAssocID="{3C563FDE-23A1-430D-AD79-3B080C6F5870}" presName="hierRoot2" presStyleCnt="0">
        <dgm:presLayoutVars>
          <dgm:hierBranch val="init"/>
        </dgm:presLayoutVars>
      </dgm:prSet>
      <dgm:spPr/>
    </dgm:pt>
    <dgm:pt modelId="{EE7E9B4E-4CE9-45C3-821E-2515BB63375F}" type="pres">
      <dgm:prSet presAssocID="{3C563FDE-23A1-430D-AD79-3B080C6F5870}" presName="rootComposite" presStyleCnt="0"/>
      <dgm:spPr/>
    </dgm:pt>
    <dgm:pt modelId="{40A79170-F732-4490-B159-B72914570E27}" type="pres">
      <dgm:prSet presAssocID="{3C563FDE-23A1-430D-AD79-3B080C6F5870}" presName="rootText" presStyleLbl="node1" presStyleIdx="16" presStyleCnt="17">
        <dgm:presLayoutVars>
          <dgm:chMax/>
          <dgm:chPref val="3"/>
        </dgm:presLayoutVars>
      </dgm:prSet>
      <dgm:spPr>
        <a:prstGeom prst="rect">
          <a:avLst/>
        </a:prstGeom>
      </dgm:spPr>
    </dgm:pt>
    <dgm:pt modelId="{E33B9AA0-D50E-469C-8631-A73DDBD09986}" type="pres">
      <dgm:prSet presAssocID="{3C563FDE-23A1-430D-AD79-3B080C6F5870}" presName="titleText2" presStyleLbl="fgAcc1" presStyleIdx="16" presStyleCnt="17">
        <dgm:presLayoutVars>
          <dgm:chMax val="0"/>
          <dgm:chPref val="0"/>
        </dgm:presLayoutVars>
      </dgm:prSet>
      <dgm:spPr>
        <a:prstGeom prst="rect">
          <a:avLst/>
        </a:prstGeom>
      </dgm:spPr>
    </dgm:pt>
    <dgm:pt modelId="{7741F425-9CBA-4274-8F31-B3C6B24BE55C}" type="pres">
      <dgm:prSet presAssocID="{3C563FDE-23A1-430D-AD79-3B080C6F5870}" presName="rootConnector" presStyleLbl="node3" presStyleIdx="0" presStyleCnt="0"/>
      <dgm:spPr/>
    </dgm:pt>
    <dgm:pt modelId="{D464D583-BB49-4191-8D5E-510A75888BDE}" type="pres">
      <dgm:prSet presAssocID="{3C563FDE-23A1-430D-AD79-3B080C6F5870}" presName="hierChild4" presStyleCnt="0"/>
      <dgm:spPr/>
    </dgm:pt>
    <dgm:pt modelId="{CF9A433E-F803-4693-8C6D-518620B39E18}" type="pres">
      <dgm:prSet presAssocID="{3C563FDE-23A1-430D-AD79-3B080C6F5870}" presName="hierChild5" presStyleCnt="0"/>
      <dgm:spPr/>
    </dgm:pt>
    <dgm:pt modelId="{9638A76E-84A2-4D7F-B70E-4AEAD03B079D}" type="pres">
      <dgm:prSet presAssocID="{E5E6C21B-3363-44CD-8D8C-A4A178EBFA75}" presName="hierChild5" presStyleCnt="0"/>
      <dgm:spPr/>
    </dgm:pt>
    <dgm:pt modelId="{AB8A5995-AF8C-4B25-9E70-37F87524E306}" type="pres">
      <dgm:prSet presAssocID="{8F969FC7-C62B-4D57-8C46-D9385D3A842D}" presName="hierChild3" presStyleCnt="0"/>
      <dgm:spPr/>
    </dgm:pt>
  </dgm:ptLst>
  <dgm:cxnLst>
    <dgm:cxn modelId="{73EC5401-33B4-4275-8CED-B60DDD50D5ED}" srcId="{FEE9E361-563C-49B7-B88E-E59263D11771}" destId="{3AF32A04-C768-4DC0-9064-3B12FA710AB7}" srcOrd="0" destOrd="0" parTransId="{58278F18-3356-4F26-9A16-685F84D9EBCC}" sibTransId="{24B7EC8A-3EBE-416A-BC0E-DC18EE96ACC7}"/>
    <dgm:cxn modelId="{7DA5510B-5BEE-40F9-BEA6-02E53FF15EA2}" type="presOf" srcId="{3AF32A04-C768-4DC0-9064-3B12FA710AB7}" destId="{46C12B4D-8BC1-4A2E-B522-0D632E6E3B7D}" srcOrd="1" destOrd="0" presId="urn:microsoft.com/office/officeart/2008/layout/NameandTitleOrganizationalChart"/>
    <dgm:cxn modelId="{4E63150E-627A-48E5-880F-F6BFF3B99C3D}" srcId="{B3C1A7E6-EAC2-4884-8D54-003A3D7D88D7}" destId="{387784D1-AE1A-4DBF-B94E-D2DC6BAA3F20}" srcOrd="0" destOrd="0" parTransId="{FFAFC528-87CC-4C7F-9062-A338C5C5DFEF}" sibTransId="{A2E6D04D-1BC5-48F0-AF8E-89D39074C9EE}"/>
    <dgm:cxn modelId="{6F62BD10-2153-4EF3-A659-91846EB2CB33}" type="presOf" srcId="{CDC37B08-8B2D-41E5-8F38-B62316D9BC7C}" destId="{289DA45E-373C-4200-B099-F2BFB3A9968B}" srcOrd="0" destOrd="0" presId="urn:microsoft.com/office/officeart/2008/layout/NameandTitleOrganizationalChart"/>
    <dgm:cxn modelId="{1F482E12-8ACB-4B30-B1FA-60B527F8A5A0}" srcId="{E5E6C21B-3363-44CD-8D8C-A4A178EBFA75}" destId="{3E82535A-2A33-47B5-87BB-1B1F5770C193}" srcOrd="0" destOrd="0" parTransId="{CDC37B08-8B2D-41E5-8F38-B62316D9BC7C}" sibTransId="{CD79CE28-DB81-405F-9B9A-5A4692341364}"/>
    <dgm:cxn modelId="{A4A52B15-BDF9-4958-9E3E-62DBAE2437C6}" type="presOf" srcId="{24B7EC8A-3EBE-416A-BC0E-DC18EE96ACC7}" destId="{B908A716-831D-486E-B15F-A791740DD8F2}" srcOrd="0" destOrd="0" presId="urn:microsoft.com/office/officeart/2008/layout/NameandTitleOrganizationalChart"/>
    <dgm:cxn modelId="{AD867A15-9392-41FF-AB39-A03286187DDF}" type="presOf" srcId="{0417FF55-8762-4082-B842-3C8AE7FDDFBC}" destId="{7C5060EC-A119-40F9-9A1E-B99E2BD81255}" srcOrd="0" destOrd="0" presId="urn:microsoft.com/office/officeart/2008/layout/NameandTitleOrganizationalChart"/>
    <dgm:cxn modelId="{DD4BE119-412F-4D26-B2D6-B00B62CF502F}" type="presOf" srcId="{0EC236AE-0EC8-4FD3-A066-0D758303CF91}" destId="{AE0A1793-3B48-4D15-8943-1AE6457245A1}" srcOrd="0" destOrd="0" presId="urn:microsoft.com/office/officeart/2008/layout/NameandTitleOrganizationalChart"/>
    <dgm:cxn modelId="{916E971E-CB94-426C-8C9C-6BBC60C5121C}" srcId="{B3C1A7E6-EAC2-4884-8D54-003A3D7D88D7}" destId="{FEE9E361-563C-49B7-B88E-E59263D11771}" srcOrd="3" destOrd="0" parTransId="{ADD6A609-6864-424D-81FD-BDF96A014160}" sibTransId="{90137D0B-C392-4A9D-BDE5-476759FA026C}"/>
    <dgm:cxn modelId="{60C83921-A4D8-4825-A7AB-3B57CA5B7793}" type="presOf" srcId="{628C5DEC-223B-4232-8779-70B9FC816499}" destId="{8645B647-B602-4939-B040-7C071E02D2DF}" srcOrd="0" destOrd="0" presId="urn:microsoft.com/office/officeart/2008/layout/NameandTitleOrganizationalChart"/>
    <dgm:cxn modelId="{B7885F21-D372-4F70-8F96-0BA42DBC74C8}" type="presOf" srcId="{3E82535A-2A33-47B5-87BB-1B1F5770C193}" destId="{B9407270-701C-4ACC-BC9C-EAEF25013AD1}" srcOrd="1" destOrd="0" presId="urn:microsoft.com/office/officeart/2008/layout/NameandTitleOrganizationalChart"/>
    <dgm:cxn modelId="{D815CC25-FDF5-4F1E-A733-904D234AB726}" type="presOf" srcId="{FEE9E361-563C-49B7-B88E-E59263D11771}" destId="{411780BE-3081-4E19-9CD5-1534D4516E27}" srcOrd="1" destOrd="0" presId="urn:microsoft.com/office/officeart/2008/layout/NameandTitleOrganizationalChart"/>
    <dgm:cxn modelId="{222B6827-5883-483F-AF06-56410B1283EF}" srcId="{8F969FC7-C62B-4D57-8C46-D9385D3A842D}" destId="{E5E6C21B-3363-44CD-8D8C-A4A178EBFA75}" srcOrd="3" destOrd="0" parTransId="{4F2013F5-7E24-492F-A282-563AD8A1DB1C}" sibTransId="{898E8676-07BC-4CED-88F4-21D8DC77AF31}"/>
    <dgm:cxn modelId="{1AAE9727-196D-428D-84BF-DCE8F12D2DEC}" type="presOf" srcId="{BB579273-B54D-48C2-AD7E-BB461948925C}" destId="{27E7D4E8-E29E-4D5B-987F-CCAD58873030}" srcOrd="0" destOrd="0" presId="urn:microsoft.com/office/officeart/2008/layout/NameandTitleOrganizationalChart"/>
    <dgm:cxn modelId="{A3C14F2B-EB99-4A71-BBAE-56F184C34F7A}" type="presOf" srcId="{C8725127-53F4-4763-8D7C-98D42BCED917}" destId="{3D136CC5-CE37-451D-BA48-2CFE2A5E18EC}" srcOrd="0" destOrd="0" presId="urn:microsoft.com/office/officeart/2008/layout/NameandTitleOrganizationalChart"/>
    <dgm:cxn modelId="{8F62812B-ED90-473F-AC97-C3DA2C8DB0ED}" type="presOf" srcId="{EC16EE61-9CEB-48C4-AF5F-C3A065CFD3F7}" destId="{C6512676-5D6F-4510-815B-90EDB4F1D5B6}" srcOrd="0" destOrd="0" presId="urn:microsoft.com/office/officeart/2008/layout/NameandTitleOrganizationalChart"/>
    <dgm:cxn modelId="{6E8A242E-6C3B-47B3-A1DF-5C939743D6D0}" type="presOf" srcId="{90137D0B-C392-4A9D-BDE5-476759FA026C}" destId="{C865BE17-547B-4832-B166-800ABC7194F6}" srcOrd="0" destOrd="0" presId="urn:microsoft.com/office/officeart/2008/layout/NameandTitleOrganizationalChart"/>
    <dgm:cxn modelId="{EB7E2E30-7553-47C2-BAAE-86C7DFAB7073}" srcId="{8F969FC7-C62B-4D57-8C46-D9385D3A842D}" destId="{FE7B9405-3DF5-4595-9443-2B61A8CBAD13}" srcOrd="2" destOrd="0" parTransId="{CD30F07C-D304-41C3-A040-157E7B1CB0CB}" sibTransId="{EAC036C4-4AE1-4B1C-84AE-93E842908440}"/>
    <dgm:cxn modelId="{988D4833-DB1D-40DF-A45F-7EC045745416}" type="presOf" srcId="{F84E4D8C-A4E9-4ADA-91FF-110D76734A6F}" destId="{6A66B4A1-80C5-44E7-BE42-B7DFCEDA74DB}" srcOrd="1" destOrd="0" presId="urn:microsoft.com/office/officeart/2008/layout/NameandTitleOrganizationalChart"/>
    <dgm:cxn modelId="{F6C68D33-3270-4460-9D48-477BD2576C42}" type="presOf" srcId="{6CCAC308-1769-4326-A257-65EF3469911F}" destId="{B6257A57-AAAF-4C66-AEA1-D6AD5669BF82}" srcOrd="1" destOrd="0" presId="urn:microsoft.com/office/officeart/2008/layout/NameandTitleOrganizationalChart"/>
    <dgm:cxn modelId="{D106213D-39FB-4669-8F66-AFA128DD564E}" type="presOf" srcId="{45367FAF-56CE-4B0C-B632-BE8AC0351104}" destId="{DA403F08-BAF8-442D-8753-F3EBF546C49C}" srcOrd="0" destOrd="0" presId="urn:microsoft.com/office/officeart/2008/layout/NameandTitleOrganizationalChart"/>
    <dgm:cxn modelId="{6501693D-9DE9-4D49-B20A-677B61F7E8FB}" type="presOf" srcId="{3E82535A-2A33-47B5-87BB-1B1F5770C193}" destId="{6B8411EB-AB48-477F-A9C5-A883BE4EA8FB}" srcOrd="0" destOrd="0" presId="urn:microsoft.com/office/officeart/2008/layout/NameandTitleOrganizationalChart"/>
    <dgm:cxn modelId="{6AA9973E-DB6B-4A73-B1BB-CCCD6CD6EB86}" type="presOf" srcId="{B8FA4ABA-8974-497A-B631-7E75E43B5A1F}" destId="{69B17998-0C60-42F3-B035-0956F670B96B}" srcOrd="0" destOrd="0" presId="urn:microsoft.com/office/officeart/2008/layout/NameandTitleOrganizationalChart"/>
    <dgm:cxn modelId="{179F143F-EDBE-4FBF-A8E3-F4365D3C77AE}" type="presOf" srcId="{387784D1-AE1A-4DBF-B94E-D2DC6BAA3F20}" destId="{FFA2648C-DBD5-4744-AA7C-DB04AA767A8D}" srcOrd="0" destOrd="0" presId="urn:microsoft.com/office/officeart/2008/layout/NameandTitleOrganizationalChart"/>
    <dgm:cxn modelId="{24C56440-C0FC-4306-809E-7920036C88ED}" type="presOf" srcId="{8F969FC7-C62B-4D57-8C46-D9385D3A842D}" destId="{B0D509D1-49AB-453D-A34F-3027C690FD88}" srcOrd="1" destOrd="0" presId="urn:microsoft.com/office/officeart/2008/layout/NameandTitleOrganizationalChart"/>
    <dgm:cxn modelId="{929B5740-87EB-42E3-AB56-8AFC5E74D5AA}" type="presOf" srcId="{ACB66DFE-A320-42CF-B1E1-85DE822126AB}" destId="{B34DF761-13B2-4ADC-9AAA-665CD077DB51}" srcOrd="1" destOrd="0" presId="urn:microsoft.com/office/officeart/2008/layout/NameandTitleOrganizationalChart"/>
    <dgm:cxn modelId="{7A9CBF5F-187A-4775-A45D-954EF8EFEDB1}" srcId="{FE7B9405-3DF5-4595-9443-2B61A8CBAD13}" destId="{5EED8744-BD73-42D5-B2D0-EDED8E0DC482}" srcOrd="0" destOrd="0" parTransId="{A385DB50-E74F-4A7E-833D-36392E2063FC}" sibTransId="{1C8FAD49-71A6-4532-B15C-08CF7F85B87F}"/>
    <dgm:cxn modelId="{2FF05860-EBF9-4684-9BD3-6FAF3288970B}" type="presOf" srcId="{EB20565A-7D53-4856-B47C-07A9D6447475}" destId="{537E33BB-AB09-4F49-A50C-95514AD310D6}" srcOrd="0" destOrd="0" presId="urn:microsoft.com/office/officeart/2008/layout/NameandTitleOrganizationalChart"/>
    <dgm:cxn modelId="{58523A43-80C7-4B7B-9423-C49744BC8415}" type="presOf" srcId="{3AF32A04-C768-4DC0-9064-3B12FA710AB7}" destId="{CAA92DD0-792F-460F-B3F2-E8512044751E}" srcOrd="0" destOrd="0" presId="urn:microsoft.com/office/officeart/2008/layout/NameandTitleOrganizationalChart"/>
    <dgm:cxn modelId="{4A12B145-AE6F-4E09-9D32-A83B90CB5E38}" type="presOf" srcId="{6DA7B267-3740-4471-BDA8-FF4DE2D2D096}" destId="{4A5BAB78-6142-435C-B376-097EBD14E939}" srcOrd="0" destOrd="0" presId="urn:microsoft.com/office/officeart/2008/layout/NameandTitleOrganizationalChart"/>
    <dgm:cxn modelId="{451D1066-28F3-492C-A683-FFD0DA593806}" srcId="{FE7B9405-3DF5-4595-9443-2B61A8CBAD13}" destId="{928B1012-1726-41BD-993F-31476BD0E710}" srcOrd="1" destOrd="0" parTransId="{0EC236AE-0EC8-4FD3-A066-0D758303CF91}" sibTransId="{44470213-B4B0-408F-BB84-84B17B53E3F0}"/>
    <dgm:cxn modelId="{BDD92A67-7B6A-4795-B79F-2E2A69C3F4D2}" type="presOf" srcId="{FE7B9405-3DF5-4595-9443-2B61A8CBAD13}" destId="{F5A40978-221A-410A-AAB7-E34BB25F2ACE}" srcOrd="1" destOrd="0" presId="urn:microsoft.com/office/officeart/2008/layout/NameandTitleOrganizationalChart"/>
    <dgm:cxn modelId="{E28D5667-04E8-4EE4-A829-224AAC13C117}" srcId="{2689F7ED-9D84-474A-B3C6-03EDB1831619}" destId="{C27DF3F7-0209-47A6-93DE-1B86195A767E}" srcOrd="1" destOrd="0" parTransId="{45367FAF-56CE-4B0C-B632-BE8AC0351104}" sibTransId="{7ECF381A-AF9F-4DB2-BB02-FF61B59B11B4}"/>
    <dgm:cxn modelId="{36180A69-A9E1-4E82-B814-AF425CD83EAD}" type="presOf" srcId="{F745B8E5-2BF0-4216-AE60-F794B9205DCE}" destId="{9DE76EA3-5991-43A4-8122-C61114E9B5B0}" srcOrd="1" destOrd="0" presId="urn:microsoft.com/office/officeart/2008/layout/NameandTitleOrganizationalChart"/>
    <dgm:cxn modelId="{C06F0A49-B3C7-44F1-9FF4-A00726E7A54F}" type="presOf" srcId="{6CCAC308-1769-4326-A257-65EF3469911F}" destId="{5B533E66-4D29-4061-BC46-F1B06C56837E}" srcOrd="0" destOrd="0" presId="urn:microsoft.com/office/officeart/2008/layout/NameandTitleOrganizationalChart"/>
    <dgm:cxn modelId="{3985A969-774E-4634-8330-29FE456D8EB4}" type="presOf" srcId="{1C8FAD49-71A6-4532-B15C-08CF7F85B87F}" destId="{C3000ABF-27E1-4531-B8CE-8964F4949C83}" srcOrd="0" destOrd="0" presId="urn:microsoft.com/office/officeart/2008/layout/NameandTitleOrganizationalChart"/>
    <dgm:cxn modelId="{EFDDF869-C394-4672-8C2E-36751BBBE840}" type="presOf" srcId="{898E8676-07BC-4CED-88F4-21D8DC77AF31}" destId="{0242EB10-65DD-4EFD-9B62-E6933F25DD0C}" srcOrd="0" destOrd="0" presId="urn:microsoft.com/office/officeart/2008/layout/NameandTitleOrganizationalChart"/>
    <dgm:cxn modelId="{F8E8644C-EC8B-4363-A74E-FF40B8B624DF}" type="presOf" srcId="{58278F18-3356-4F26-9A16-685F84D9EBCC}" destId="{324CFD6E-075E-444F-9F62-9F1490DF2660}" srcOrd="0" destOrd="0" presId="urn:microsoft.com/office/officeart/2008/layout/NameandTitleOrganizationalChart"/>
    <dgm:cxn modelId="{38D9FA6F-88FD-4A95-9BD9-D27F794C91FB}" type="presOf" srcId="{80CFE5EA-11A6-4902-86BD-2E8DA3C35E78}" destId="{35BC14AB-C33C-47F0-A214-1881AFEF3FB9}" srcOrd="0" destOrd="0" presId="urn:microsoft.com/office/officeart/2008/layout/NameandTitleOrganizationalChart"/>
    <dgm:cxn modelId="{FFCF7250-D8FF-4D8A-8AE7-9A1047284D1F}" type="presOf" srcId="{F84E4D8C-A4E9-4ADA-91FF-110D76734A6F}" destId="{8569C233-5774-4413-87E5-C52A27DE55C8}" srcOrd="0" destOrd="0" presId="urn:microsoft.com/office/officeart/2008/layout/NameandTitleOrganizationalChart"/>
    <dgm:cxn modelId="{06CBCE70-B8DF-4EAA-9CB6-F468BF247B0B}" type="presOf" srcId="{56E64A62-21C2-4DEC-8BB3-E210BB0B863E}" destId="{110D389E-7F28-408B-870A-A5C46BC84F7E}" srcOrd="0" destOrd="0" presId="urn:microsoft.com/office/officeart/2008/layout/NameandTitleOrganizationalChart"/>
    <dgm:cxn modelId="{CBEBBD71-0C45-41A0-9AD7-4D09C73B2EF1}" type="presOf" srcId="{89B593B8-C5E5-4D03-8E91-6357CF99FFED}" destId="{CABF0102-C9A5-499F-B3FF-B383F49792F1}" srcOrd="0" destOrd="0" presId="urn:microsoft.com/office/officeart/2008/layout/NameandTitleOrganizationalChart"/>
    <dgm:cxn modelId="{23CBD371-59FA-4E20-B696-BF8DA453CCB5}" type="presOf" srcId="{B28AC841-4FD2-472B-8477-D94FCDE6C337}" destId="{EC57B39B-A2F1-4C55-B7AC-EF350D31B19D}" srcOrd="0" destOrd="0" presId="urn:microsoft.com/office/officeart/2008/layout/NameandTitleOrganizationalChart"/>
    <dgm:cxn modelId="{4562B472-37CD-41F8-B62C-0A42BD0D307E}" type="presOf" srcId="{092CE062-9FDF-49AC-BC31-E8CF5CBF74AC}" destId="{D81D1A51-5978-47F0-8EE1-DFC3D3AC1697}" srcOrd="0" destOrd="0" presId="urn:microsoft.com/office/officeart/2008/layout/NameandTitleOrganizationalChart"/>
    <dgm:cxn modelId="{E841AE53-6EB1-46E5-B534-04820A576E0C}" type="presOf" srcId="{3C563FDE-23A1-430D-AD79-3B080C6F5870}" destId="{7741F425-9CBA-4274-8F31-B3C6B24BE55C}" srcOrd="1" destOrd="0" presId="urn:microsoft.com/office/officeart/2008/layout/NameandTitleOrganizationalChart"/>
    <dgm:cxn modelId="{E84F3375-8FB7-4A4C-A480-D32466827A0B}" srcId="{B3C1A7E6-EAC2-4884-8D54-003A3D7D88D7}" destId="{F745B8E5-2BF0-4216-AE60-F794B9205DCE}" srcOrd="2" destOrd="0" parTransId="{0417FF55-8762-4082-B842-3C8AE7FDDFBC}" sibTransId="{C8725127-53F4-4763-8D7C-98D42BCED917}"/>
    <dgm:cxn modelId="{2E437376-20C8-44FA-BC2F-18C85105BA49}" type="presOf" srcId="{387784D1-AE1A-4DBF-B94E-D2DC6BAA3F20}" destId="{9911A25A-67E9-4AE7-B947-5A0077BDA6E0}" srcOrd="1" destOrd="0" presId="urn:microsoft.com/office/officeart/2008/layout/NameandTitleOrganizationalChart"/>
    <dgm:cxn modelId="{5901BC78-A8BF-4E57-B666-A9DD9E69DB49}" type="presOf" srcId="{1F5AC620-A139-45DE-ABF9-5AEE3CBC8E76}" destId="{2E40CE77-F2CE-4A0D-ADFC-A0044C70EFF0}" srcOrd="0" destOrd="0" presId="urn:microsoft.com/office/officeart/2008/layout/NameandTitleOrganizationalChart"/>
    <dgm:cxn modelId="{0AD40A79-175A-4D1D-86F0-7B454440BBE5}" type="presOf" srcId="{54BAC6C8-662E-4F1E-BA99-25DC4196F4E3}" destId="{3A142D24-22F1-4392-8F8F-A71ACBD04FC0}" srcOrd="0" destOrd="0" presId="urn:microsoft.com/office/officeart/2008/layout/NameandTitleOrganizationalChart"/>
    <dgm:cxn modelId="{67781E59-435A-4A9E-8068-0425A6D42DD4}" srcId="{E5E6C21B-3363-44CD-8D8C-A4A178EBFA75}" destId="{3C563FDE-23A1-430D-AD79-3B080C6F5870}" srcOrd="1" destOrd="0" parTransId="{DD1BED76-90F4-42BC-B8D2-19DF313B584A}" sibTransId="{92C0C0EA-75C7-4B9F-9958-72859CCCC198}"/>
    <dgm:cxn modelId="{85EFA67C-D898-4C2E-B360-75DE00E8646C}" type="presOf" srcId="{E5E6C21B-3363-44CD-8D8C-A4A178EBFA75}" destId="{89C4AB79-BB78-46E0-B070-42E83044B92A}" srcOrd="0" destOrd="0" presId="urn:microsoft.com/office/officeart/2008/layout/NameandTitleOrganizationalChart"/>
    <dgm:cxn modelId="{B38BA47D-89A6-446E-B0DF-5D77A83A4710}" type="presOf" srcId="{20FC347A-F795-4D8C-9552-9E3596E2F7C7}" destId="{377F3685-7376-4BFE-9247-4674FD21AE2A}" srcOrd="1" destOrd="0" presId="urn:microsoft.com/office/officeart/2008/layout/NameandTitleOrganizationalChart"/>
    <dgm:cxn modelId="{7EA25780-6686-47C1-A12F-A92614B9FE3E}" type="presOf" srcId="{FEE9E361-563C-49B7-B88E-E59263D11771}" destId="{52D2F354-D22B-4711-BA2A-7A33FD4E0295}" srcOrd="0" destOrd="0" presId="urn:microsoft.com/office/officeart/2008/layout/NameandTitleOrganizationalChart"/>
    <dgm:cxn modelId="{B7BE7288-9665-49E3-AB72-639BF48B781F}" type="presOf" srcId="{928B1012-1726-41BD-993F-31476BD0E710}" destId="{C2D4AD61-CCCD-4F17-909C-E9F88D7F44D3}" srcOrd="0" destOrd="0" presId="urn:microsoft.com/office/officeart/2008/layout/NameandTitleOrganizationalChart"/>
    <dgm:cxn modelId="{50946789-E787-401B-AA46-A77D29C5C872}" type="presOf" srcId="{82B1F8B2-C6FF-40B7-81AF-2B1D6CBFD18E}" destId="{398479BB-8262-496D-848C-844A591ABAA1}" srcOrd="0" destOrd="0" presId="urn:microsoft.com/office/officeart/2008/layout/NameandTitleOrganizationalChart"/>
    <dgm:cxn modelId="{83F06B89-ACC2-40D0-93F9-EC1ECD097740}" type="presOf" srcId="{5EE2CE6C-31F9-426E-94D3-0B96F25406ED}" destId="{CB68F5DE-8BBC-4655-ADFB-AE48DB674776}" srcOrd="0" destOrd="0" presId="urn:microsoft.com/office/officeart/2008/layout/NameandTitleOrganizationalChart"/>
    <dgm:cxn modelId="{100A8E8A-352B-4CCF-BFE6-4A49830E69F8}" type="presOf" srcId="{4F2013F5-7E24-492F-A282-563AD8A1DB1C}" destId="{929EB043-0963-48C4-A582-6C2F1C1BFA5C}" srcOrd="0" destOrd="0" presId="urn:microsoft.com/office/officeart/2008/layout/NameandTitleOrganizationalChart"/>
    <dgm:cxn modelId="{98D19C8C-8BAB-495C-AF39-6504F8944740}" type="presOf" srcId="{B5257C07-7883-4F67-96D1-D3CDDC3B513D}" destId="{265EA4C2-3F45-484D-8E3F-31395D3FDE72}" srcOrd="0" destOrd="0" presId="urn:microsoft.com/office/officeart/2008/layout/NameandTitleOrganizationalChart"/>
    <dgm:cxn modelId="{86E9E58C-B06E-43A7-B362-649EBA02C9C0}" type="presOf" srcId="{B5257C07-7883-4F67-96D1-D3CDDC3B513D}" destId="{228081B0-3A08-4BCE-84FB-D2632C36EDA5}" srcOrd="1" destOrd="0" presId="urn:microsoft.com/office/officeart/2008/layout/NameandTitleOrganizationalChart"/>
    <dgm:cxn modelId="{F831EA8E-8901-402F-8817-F73AFBE81DF6}" type="presOf" srcId="{FFAFC528-87CC-4C7F-9062-A338C5C5DFEF}" destId="{4FD48EF8-D2B9-42BB-8746-3F164930D00F}" srcOrd="0" destOrd="0" presId="urn:microsoft.com/office/officeart/2008/layout/NameandTitleOrganizationalChart"/>
    <dgm:cxn modelId="{9EA20992-098B-430E-827E-5129291BBBCA}" type="presOf" srcId="{FE7B9405-3DF5-4595-9443-2B61A8CBAD13}" destId="{E753D6BD-DCBE-4646-AED8-A1A8E62BBB3E}" srcOrd="0" destOrd="0" presId="urn:microsoft.com/office/officeart/2008/layout/NameandTitleOrganizationalChart"/>
    <dgm:cxn modelId="{49251593-8133-4381-9873-8B5E53793396}" type="presOf" srcId="{5EED8744-BD73-42D5-B2D0-EDED8E0DC482}" destId="{B156059C-0A2A-4180-9DDF-A77937A4108A}" srcOrd="0" destOrd="0" presId="urn:microsoft.com/office/officeart/2008/layout/NameandTitleOrganizationalChart"/>
    <dgm:cxn modelId="{43C88393-40D6-466B-8797-27258E48F5CF}" type="presOf" srcId="{F8F23C92-EF70-481A-9440-6056AEF97F7F}" destId="{C648E3DA-0963-4A7C-8083-FFAF639DDE9A}" srcOrd="0" destOrd="0" presId="urn:microsoft.com/office/officeart/2008/layout/NameandTitleOrganizationalChart"/>
    <dgm:cxn modelId="{E9577195-225D-40FC-9CCF-212AD064B92D}" type="presOf" srcId="{B3C1A7E6-EAC2-4884-8D54-003A3D7D88D7}" destId="{FFDCAE4D-8E67-49AE-8DE6-410C334C32E3}" srcOrd="1" destOrd="0" presId="urn:microsoft.com/office/officeart/2008/layout/NameandTitleOrganizationalChart"/>
    <dgm:cxn modelId="{83F09998-F0FF-47C6-9FD5-BC5975397B57}" type="presOf" srcId="{44470213-B4B0-408F-BB84-84B17B53E3F0}" destId="{2DB77778-728A-4FA1-BD5A-7F8D06155296}" srcOrd="0" destOrd="0" presId="urn:microsoft.com/office/officeart/2008/layout/NameandTitleOrganizationalChart"/>
    <dgm:cxn modelId="{4EA1EB9B-01EE-46A0-992F-7A7A932D8198}" type="presOf" srcId="{D7A2FE2B-8BA5-4940-B47E-0F1A90A80096}" destId="{7CE376F3-457C-417E-9D50-16EB7D90D03C}" srcOrd="1" destOrd="0" presId="urn:microsoft.com/office/officeart/2008/layout/NameandTitleOrganizationalChart"/>
    <dgm:cxn modelId="{BD88579C-A038-4B8C-976B-B8EA5EE06E2D}" type="presOf" srcId="{BD2102D9-EED8-4002-947B-47067F54CE73}" destId="{3271F0B3-1535-416A-817F-FB7D902F73DC}" srcOrd="0" destOrd="0" presId="urn:microsoft.com/office/officeart/2008/layout/NameandTitleOrganizationalChart"/>
    <dgm:cxn modelId="{DA45A39E-CEEA-42DE-8BD7-9841136E6D20}" type="presOf" srcId="{DD1BED76-90F4-42BC-B8D2-19DF313B584A}" destId="{48F1F5F8-B38B-4274-A345-DBD783C81419}" srcOrd="0" destOrd="0" presId="urn:microsoft.com/office/officeart/2008/layout/NameandTitleOrganizationalChart"/>
    <dgm:cxn modelId="{96234C9F-3488-4FC7-837B-3880AF586685}" type="presOf" srcId="{7D72D907-32F3-4C6C-A741-87398EE05A6F}" destId="{87C2D818-C15B-441F-A4AF-C8B0A5D811F4}" srcOrd="0" destOrd="0" presId="urn:microsoft.com/office/officeart/2008/layout/NameandTitleOrganizationalChart"/>
    <dgm:cxn modelId="{A141B5A0-0A79-4C1C-B833-816D7E84660F}" type="presOf" srcId="{C27DF3F7-0209-47A6-93DE-1B86195A767E}" destId="{D0ED313F-59F0-4920-9095-E6BFCEC5C2EA}" srcOrd="0" destOrd="0" presId="urn:microsoft.com/office/officeart/2008/layout/NameandTitleOrganizationalChart"/>
    <dgm:cxn modelId="{A96C44A1-6D9C-476C-BD12-427B02F4C9CD}" type="presOf" srcId="{928B1012-1726-41BD-993F-31476BD0E710}" destId="{FEEEB5C9-523C-4760-B4FB-1AC5F26E81B3}" srcOrd="1" destOrd="0" presId="urn:microsoft.com/office/officeart/2008/layout/NameandTitleOrganizationalChart"/>
    <dgm:cxn modelId="{2F327FA5-7A54-417F-95DC-541D9C575070}" type="presOf" srcId="{2510894A-6755-4966-A054-969EF8613820}" destId="{6EB551F2-9E09-4B67-A28A-1827BCC9AC42}" srcOrd="0" destOrd="0" presId="urn:microsoft.com/office/officeart/2008/layout/NameandTitleOrganizationalChart"/>
    <dgm:cxn modelId="{53DB71A7-0490-4099-B47A-A77D77B8A935}" srcId="{E09DF0B5-3CCC-4A72-B526-E419A10EEA72}" destId="{B3C1A7E6-EAC2-4884-8D54-003A3D7D88D7}" srcOrd="0" destOrd="0" parTransId="{15A6AE63-65D2-45CA-BDB9-10EE5116AC5D}" sibTransId="{82B1F8B2-C6FF-40B7-81AF-2B1D6CBFD18E}"/>
    <dgm:cxn modelId="{EF62D9A8-47CC-46AC-A538-3FAE84DCF694}" srcId="{F745B8E5-2BF0-4216-AE60-F794B9205DCE}" destId="{1F5AC620-A139-45DE-ABF9-5AEE3CBC8E76}" srcOrd="0" destOrd="0" parTransId="{7D72D907-32F3-4C6C-A741-87398EE05A6F}" sibTransId="{BD2102D9-EED8-4002-947B-47067F54CE73}"/>
    <dgm:cxn modelId="{690CD1AA-B69B-4C1E-A92E-95638BF98AF8}" type="presOf" srcId="{2013A4D1-435E-480D-84EB-B055D21870F3}" destId="{95ABBE5D-C593-4780-A9B1-FD93F52836D0}" srcOrd="0" destOrd="0" presId="urn:microsoft.com/office/officeart/2008/layout/NameandTitleOrganizationalChart"/>
    <dgm:cxn modelId="{0170B6AB-41C1-418B-89FD-0E7140B20D25}" type="presOf" srcId="{EAC036C4-4AE1-4B1C-84AE-93E842908440}" destId="{F7377B62-8CAE-4538-B17A-012E82815EFD}" srcOrd="0" destOrd="0" presId="urn:microsoft.com/office/officeart/2008/layout/NameandTitleOrganizationalChart"/>
    <dgm:cxn modelId="{B3949AAC-1725-47CC-A0C8-589A0DD5F73A}" srcId="{387784D1-AE1A-4DBF-B94E-D2DC6BAA3F20}" destId="{6CCAC308-1769-4326-A257-65EF3469911F}" srcOrd="1" destOrd="0" parTransId="{56E64A62-21C2-4DEC-8BB3-E210BB0B863E}" sibTransId="{5EE2CE6C-31F9-426E-94D3-0B96F25406ED}"/>
    <dgm:cxn modelId="{E10EFDAC-61F6-4436-8837-2A0C6007CB3B}" srcId="{387784D1-AE1A-4DBF-B94E-D2DC6BAA3F20}" destId="{B5257C07-7883-4F67-96D1-D3CDDC3B513D}" srcOrd="2" destOrd="0" parTransId="{EB20565A-7D53-4856-B47C-07A9D6447475}" sibTransId="{6DA7B267-3740-4471-BDA8-FF4DE2D2D096}"/>
    <dgm:cxn modelId="{6DE408B0-4452-4B27-8C86-65B7F0DB7B9C}" srcId="{2510894A-6755-4966-A054-969EF8613820}" destId="{20FC347A-F795-4D8C-9552-9E3596E2F7C7}" srcOrd="0" destOrd="0" parTransId="{F8F23C92-EF70-481A-9440-6056AEF97F7F}" sibTransId="{5EACAD79-29FC-4A27-9D39-626BE47EC280}"/>
    <dgm:cxn modelId="{450806B9-635F-4D93-9ED3-1C567F0F938F}" srcId="{387784D1-AE1A-4DBF-B94E-D2DC6BAA3F20}" destId="{D7A2FE2B-8BA5-4940-B47E-0F1A90A80096}" srcOrd="0" destOrd="0" parTransId="{EC16EE61-9CEB-48C4-AF5F-C3A065CFD3F7}" sibTransId="{89B593B8-C5E5-4D03-8E91-6357CF99FFED}"/>
    <dgm:cxn modelId="{E61EE0BE-0B61-49C5-828B-665E94782442}" srcId="{8F969FC7-C62B-4D57-8C46-D9385D3A842D}" destId="{2689F7ED-9D84-474A-B3C6-03EDB1831619}" srcOrd="0" destOrd="0" parTransId="{628C5DEC-223B-4232-8779-70B9FC816499}" sibTransId="{092CE062-9FDF-49AC-BC31-E8CF5CBF74AC}"/>
    <dgm:cxn modelId="{0A1C4EC0-A3EE-4F4B-AEB8-8F12974A860F}" type="presOf" srcId="{20FC347A-F795-4D8C-9552-9E3596E2F7C7}" destId="{4EB26314-8238-4575-9D98-9B7FB34DDECE}" srcOrd="0" destOrd="0" presId="urn:microsoft.com/office/officeart/2008/layout/NameandTitleOrganizationalChart"/>
    <dgm:cxn modelId="{37AB46C3-FBB4-4D36-8D65-05C7F1138CCA}" srcId="{E09DF0B5-3CCC-4A72-B526-E419A10EEA72}" destId="{8F969FC7-C62B-4D57-8C46-D9385D3A842D}" srcOrd="1" destOrd="0" parTransId="{1B3D117F-A1CD-450E-9031-5616EBBAD85C}" sibTransId="{BB579273-B54D-48C2-AD7E-BB461948925C}"/>
    <dgm:cxn modelId="{D39A9BC5-E21C-4A02-8B23-E8DC1F05034F}" type="presOf" srcId="{1F5AC620-A139-45DE-ABF9-5AEE3CBC8E76}" destId="{03843AEB-68DC-4791-9BED-B526CABE9E5F}" srcOrd="1" destOrd="0" presId="urn:microsoft.com/office/officeart/2008/layout/NameandTitleOrganizationalChart"/>
    <dgm:cxn modelId="{FA0BC3C7-5D5D-42C0-8035-D5F34008ECFC}" type="presOf" srcId="{CD30F07C-D304-41C3-A040-157E7B1CB0CB}" destId="{F803E013-FC8E-4C60-84D9-F70E4E67553B}" srcOrd="0" destOrd="0" presId="urn:microsoft.com/office/officeart/2008/layout/NameandTitleOrganizationalChart"/>
    <dgm:cxn modelId="{2BEEF5C9-D2D7-4FA9-9EFC-EDFFEBB9898A}" type="presOf" srcId="{70DD909F-5636-4406-B9B7-6218BF566ABF}" destId="{9D6376C0-CC08-49DB-8848-7EC356B2A683}" srcOrd="1" destOrd="0" presId="urn:microsoft.com/office/officeart/2008/layout/NameandTitleOrganizationalChart"/>
    <dgm:cxn modelId="{94A010CA-6ACA-40BE-BA22-12D1F538E861}" srcId="{8F969FC7-C62B-4D57-8C46-D9385D3A842D}" destId="{2510894A-6755-4966-A054-969EF8613820}" srcOrd="1" destOrd="0" parTransId="{374B041F-7C3B-4B93-8F14-10D83DC73492}" sibTransId="{2013A4D1-435E-480D-84EB-B055D21870F3}"/>
    <dgm:cxn modelId="{C5CB0CCB-859D-46BD-9637-672A41E96B7E}" type="presOf" srcId="{E09DF0B5-3CCC-4A72-B526-E419A10EEA72}" destId="{717AF5F8-37C5-4987-838F-3320A052CF18}" srcOrd="0" destOrd="0" presId="urn:microsoft.com/office/officeart/2008/layout/NameandTitleOrganizationalChart"/>
    <dgm:cxn modelId="{8C5D34CC-2D17-49DF-8F29-320303413771}" type="presOf" srcId="{B338B9A9-4C43-4AD8-8587-A4868350F91E}" destId="{374DBA97-2714-499E-B89F-5ABD5AEACBC2}" srcOrd="0" destOrd="0" presId="urn:microsoft.com/office/officeart/2008/layout/NameandTitleOrganizationalChart"/>
    <dgm:cxn modelId="{E62A38D6-CBEC-4D91-BF7C-A1DD6D98FCD8}" type="presOf" srcId="{7222A4B6-AA3A-4452-AF8C-148B55D4B06A}" destId="{8C29C61A-2677-41BA-BA41-7872D36FCB8B}" srcOrd="0" destOrd="0" presId="urn:microsoft.com/office/officeart/2008/layout/NameandTitleOrganizationalChart"/>
    <dgm:cxn modelId="{BFD75BD6-8AF7-41A8-8350-01A13C481057}" type="presOf" srcId="{7ECF381A-AF9F-4DB2-BB02-FF61B59B11B4}" destId="{DF3F65E6-F974-4F5A-BF7C-08CBB96D998F}" srcOrd="0" destOrd="0" presId="urn:microsoft.com/office/officeart/2008/layout/NameandTitleOrganizationalChart"/>
    <dgm:cxn modelId="{FDCF55D7-5DF9-4E88-A4EC-5491F7592770}" type="presOf" srcId="{2689F7ED-9D84-474A-B3C6-03EDB1831619}" destId="{F417194D-55F2-4DB2-B5B5-65BDAC21FE74}" srcOrd="0" destOrd="0" presId="urn:microsoft.com/office/officeart/2008/layout/NameandTitleOrganizationalChart"/>
    <dgm:cxn modelId="{B926BAD7-4053-4EF7-B23D-70CE0945100D}" type="presOf" srcId="{A385DB50-E74F-4A7E-833D-36392E2063FC}" destId="{E308DF45-4143-4B66-B5F4-0CE293D897C1}" srcOrd="0" destOrd="0" presId="urn:microsoft.com/office/officeart/2008/layout/NameandTitleOrganizationalChart"/>
    <dgm:cxn modelId="{3A1BA2DD-E0FD-48B7-8D24-DA6988831FC0}" type="presOf" srcId="{5EACAD79-29FC-4A27-9D39-626BE47EC280}" destId="{49ACB350-18B3-47E5-B23F-2D7AAB7DBD60}" srcOrd="0" destOrd="0" presId="urn:microsoft.com/office/officeart/2008/layout/NameandTitleOrganizationalChart"/>
    <dgm:cxn modelId="{476EB8DD-E179-4D4E-9D12-637A2B03D6B4}" type="presOf" srcId="{5EED8744-BD73-42D5-B2D0-EDED8E0DC482}" destId="{74D1DE43-9EB7-46B9-B0F5-AEAEA363028C}" srcOrd="1" destOrd="0" presId="urn:microsoft.com/office/officeart/2008/layout/NameandTitleOrganizationalChart"/>
    <dgm:cxn modelId="{817E0FDF-BF11-457E-9D77-9317F085F82B}" srcId="{F745B8E5-2BF0-4216-AE60-F794B9205DCE}" destId="{F84E4D8C-A4E9-4ADA-91FF-110D76734A6F}" srcOrd="1" destOrd="0" parTransId="{7222A4B6-AA3A-4452-AF8C-148B55D4B06A}" sibTransId="{B28AC841-4FD2-472B-8477-D94FCDE6C337}"/>
    <dgm:cxn modelId="{FAAC4EDF-649D-4FB6-A030-AF308EB6D777}" type="presOf" srcId="{A2E6D04D-1BC5-48F0-AF8E-89D39074C9EE}" destId="{9CF0D502-6059-4D6A-828E-F544A9C0580D}" srcOrd="0" destOrd="0" presId="urn:microsoft.com/office/officeart/2008/layout/NameandTitleOrganizationalChart"/>
    <dgm:cxn modelId="{31EF9AE0-9679-453B-979C-E7B058F071EF}" type="presOf" srcId="{ADD6A609-6864-424D-81FD-BDF96A014160}" destId="{F96949DA-C9A8-4F0B-A9F0-32E133C242D4}" srcOrd="0" destOrd="0" presId="urn:microsoft.com/office/officeart/2008/layout/NameandTitleOrganizationalChart"/>
    <dgm:cxn modelId="{5C1A12E2-F123-4EE9-A05F-AB9B582DB57C}" type="presOf" srcId="{F745B8E5-2BF0-4216-AE60-F794B9205DCE}" destId="{5B837CA3-3E4D-433A-A65F-6EA20A518B5D}" srcOrd="0" destOrd="0" presId="urn:microsoft.com/office/officeart/2008/layout/NameandTitleOrganizationalChart"/>
    <dgm:cxn modelId="{38132EE2-4305-40AA-895F-252CFD9C9C43}" type="presOf" srcId="{CD79CE28-DB81-405F-9B9A-5A4692341364}" destId="{5595E749-9F10-4F13-AB16-54DC75F43837}" srcOrd="0" destOrd="0" presId="urn:microsoft.com/office/officeart/2008/layout/NameandTitleOrganizationalChart"/>
    <dgm:cxn modelId="{E6FF08E6-D6F3-4D9A-A674-AEA4D0B0860A}" type="presOf" srcId="{374B041F-7C3B-4B93-8F14-10D83DC73492}" destId="{3727410E-D78D-4E92-83E0-9CEC9C00B4FB}" srcOrd="0" destOrd="0" presId="urn:microsoft.com/office/officeart/2008/layout/NameandTitleOrganizationalChart"/>
    <dgm:cxn modelId="{4B4DD0E6-850F-4FB0-88DE-431A93C474E0}" type="presOf" srcId="{2689F7ED-9D84-474A-B3C6-03EDB1831619}" destId="{E90CBB8A-3CFA-46BE-9A82-8F97C9BAD012}" srcOrd="1" destOrd="0" presId="urn:microsoft.com/office/officeart/2008/layout/NameandTitleOrganizationalChart"/>
    <dgm:cxn modelId="{AB0D92E7-C207-4920-8230-9B7DFF1902DD}" type="presOf" srcId="{2510894A-6755-4966-A054-969EF8613820}" destId="{96970E2E-6F24-49BE-B2F6-E49F3112B123}" srcOrd="1" destOrd="0" presId="urn:microsoft.com/office/officeart/2008/layout/NameandTitleOrganizationalChart"/>
    <dgm:cxn modelId="{C3AB02E8-4E25-4964-BEE6-B4B2AA9DBFDF}" type="presOf" srcId="{3C563FDE-23A1-430D-AD79-3B080C6F5870}" destId="{40A79170-F732-4490-B159-B72914570E27}" srcOrd="0" destOrd="0" presId="urn:microsoft.com/office/officeart/2008/layout/NameandTitleOrganizationalChart"/>
    <dgm:cxn modelId="{4570BCE8-5947-49D3-A1C7-03EC7D9B83E6}" type="presOf" srcId="{D7A2FE2B-8BA5-4940-B47E-0F1A90A80096}" destId="{3B26D61C-156C-4982-BC3A-1C96379E5599}" srcOrd="0" destOrd="0" presId="urn:microsoft.com/office/officeart/2008/layout/NameandTitleOrganizationalChart"/>
    <dgm:cxn modelId="{83458BEF-9F18-4549-800D-970FC6041FEA}" type="presOf" srcId="{E5E6C21B-3363-44CD-8D8C-A4A178EBFA75}" destId="{5BA8548F-0AC8-4E49-A6C3-7AC83690125C}" srcOrd="1" destOrd="0" presId="urn:microsoft.com/office/officeart/2008/layout/NameandTitleOrganizationalChart"/>
    <dgm:cxn modelId="{03B9C5F0-FC3B-4805-9D1E-AB50AC79E796}" type="presOf" srcId="{B3C1A7E6-EAC2-4884-8D54-003A3D7D88D7}" destId="{8B07A730-44F5-49FD-8508-4D334FCBC0F5}" srcOrd="0" destOrd="0" presId="urn:microsoft.com/office/officeart/2008/layout/NameandTitleOrganizationalChart"/>
    <dgm:cxn modelId="{4B1620F2-47D4-4FB4-A48F-A1735958DEC0}" srcId="{2689F7ED-9D84-474A-B3C6-03EDB1831619}" destId="{70DD909F-5636-4406-B9B7-6218BF566ABF}" srcOrd="0" destOrd="0" parTransId="{B338B9A9-4C43-4AD8-8587-A4868350F91E}" sibTransId="{B8FA4ABA-8974-497A-B631-7E75E43B5A1F}"/>
    <dgm:cxn modelId="{4E15ACF5-FB29-47D7-B112-608083BC95D5}" type="presOf" srcId="{8F969FC7-C62B-4D57-8C46-D9385D3A842D}" destId="{AB686811-D45D-45DF-97FB-DD006AC64CFA}" srcOrd="0" destOrd="0" presId="urn:microsoft.com/office/officeart/2008/layout/NameandTitleOrganizationalChart"/>
    <dgm:cxn modelId="{F22768F8-46CB-473B-958E-6C3572B1F0C0}" type="presOf" srcId="{C27DF3F7-0209-47A6-93DE-1B86195A767E}" destId="{00A327BF-A5EE-4072-8603-EC7CD6430F04}" srcOrd="1" destOrd="0" presId="urn:microsoft.com/office/officeart/2008/layout/NameandTitleOrganizationalChart"/>
    <dgm:cxn modelId="{B29554F8-4C1A-4527-8779-C85004B6BE2E}" type="presOf" srcId="{92C0C0EA-75C7-4B9F-9958-72859CCCC198}" destId="{E33B9AA0-D50E-469C-8631-A73DDBD09986}" srcOrd="0" destOrd="0" presId="urn:microsoft.com/office/officeart/2008/layout/NameandTitleOrganizationalChart"/>
    <dgm:cxn modelId="{83AE8CF9-1951-4965-8155-DBE48A964AF9}" type="presOf" srcId="{ACB66DFE-A320-42CF-B1E1-85DE822126AB}" destId="{C137FBEE-E228-459C-9D30-C1F2CBE87E53}" srcOrd="0" destOrd="0" presId="urn:microsoft.com/office/officeart/2008/layout/NameandTitleOrganizationalChart"/>
    <dgm:cxn modelId="{317FF0FC-57D7-41A5-8315-EA42E7CD1620}" srcId="{B3C1A7E6-EAC2-4884-8D54-003A3D7D88D7}" destId="{ACB66DFE-A320-42CF-B1E1-85DE822126AB}" srcOrd="1" destOrd="0" parTransId="{54BAC6C8-662E-4F1E-BA99-25DC4196F4E3}" sibTransId="{80CFE5EA-11A6-4902-86BD-2E8DA3C35E78}"/>
    <dgm:cxn modelId="{A1E769FF-7294-489E-8D1C-4E251751E2D2}" type="presOf" srcId="{70DD909F-5636-4406-B9B7-6218BF566ABF}" destId="{FDD91908-C766-439C-BE26-A06E916DABCE}" srcOrd="0" destOrd="0" presId="urn:microsoft.com/office/officeart/2008/layout/NameandTitleOrganizationalChart"/>
    <dgm:cxn modelId="{3EC76786-57FF-46EA-BFB1-438D5DC64242}" type="presParOf" srcId="{717AF5F8-37C5-4987-838F-3320A052CF18}" destId="{68375571-F770-4241-9D82-8056680835A1}" srcOrd="0" destOrd="0" presId="urn:microsoft.com/office/officeart/2008/layout/NameandTitleOrganizationalChart"/>
    <dgm:cxn modelId="{8E154A1B-C718-4241-A363-9C50959ED628}" type="presParOf" srcId="{68375571-F770-4241-9D82-8056680835A1}" destId="{D8B0F55E-140A-4A74-AD90-406DA5601D5E}" srcOrd="0" destOrd="0" presId="urn:microsoft.com/office/officeart/2008/layout/NameandTitleOrganizationalChart"/>
    <dgm:cxn modelId="{F728AEF4-16F4-4583-85C4-CC54157AC6BB}" type="presParOf" srcId="{D8B0F55E-140A-4A74-AD90-406DA5601D5E}" destId="{8B07A730-44F5-49FD-8508-4D334FCBC0F5}" srcOrd="0" destOrd="0" presId="urn:microsoft.com/office/officeart/2008/layout/NameandTitleOrganizationalChart"/>
    <dgm:cxn modelId="{AFC725A7-C840-48C4-90C6-330792318D36}" type="presParOf" srcId="{D8B0F55E-140A-4A74-AD90-406DA5601D5E}" destId="{398479BB-8262-496D-848C-844A591ABAA1}" srcOrd="1" destOrd="0" presId="urn:microsoft.com/office/officeart/2008/layout/NameandTitleOrganizationalChart"/>
    <dgm:cxn modelId="{C88F6A1C-6F7F-476C-BB1E-71D60ACD532E}" type="presParOf" srcId="{D8B0F55E-140A-4A74-AD90-406DA5601D5E}" destId="{FFDCAE4D-8E67-49AE-8DE6-410C334C32E3}" srcOrd="2" destOrd="0" presId="urn:microsoft.com/office/officeart/2008/layout/NameandTitleOrganizationalChart"/>
    <dgm:cxn modelId="{751F916F-C86F-4547-88DD-175874C1D378}" type="presParOf" srcId="{68375571-F770-4241-9D82-8056680835A1}" destId="{6E8C79B5-75AA-467F-95A6-2DB61C32BC23}" srcOrd="1" destOrd="0" presId="urn:microsoft.com/office/officeart/2008/layout/NameandTitleOrganizationalChart"/>
    <dgm:cxn modelId="{68328E36-BC55-40E1-836D-734287BA5355}" type="presParOf" srcId="{6E8C79B5-75AA-467F-95A6-2DB61C32BC23}" destId="{3A142D24-22F1-4392-8F8F-A71ACBD04FC0}" srcOrd="0" destOrd="0" presId="urn:microsoft.com/office/officeart/2008/layout/NameandTitleOrganizationalChart"/>
    <dgm:cxn modelId="{9195A642-4762-41D9-95BA-804283287DE8}" type="presParOf" srcId="{6E8C79B5-75AA-467F-95A6-2DB61C32BC23}" destId="{8E9AE45E-CD19-40B3-A76C-AF9DE379BA9A}" srcOrd="1" destOrd="0" presId="urn:microsoft.com/office/officeart/2008/layout/NameandTitleOrganizationalChart"/>
    <dgm:cxn modelId="{7B275448-2E78-46AC-B6B3-5A906A49CBFD}" type="presParOf" srcId="{8E9AE45E-CD19-40B3-A76C-AF9DE379BA9A}" destId="{59026AF4-89DF-4DD1-9F71-0DC464E5690B}" srcOrd="0" destOrd="0" presId="urn:microsoft.com/office/officeart/2008/layout/NameandTitleOrganizationalChart"/>
    <dgm:cxn modelId="{86EB2ACB-7819-482C-8FD3-66A21C251E17}" type="presParOf" srcId="{59026AF4-89DF-4DD1-9F71-0DC464E5690B}" destId="{C137FBEE-E228-459C-9D30-C1F2CBE87E53}" srcOrd="0" destOrd="0" presId="urn:microsoft.com/office/officeart/2008/layout/NameandTitleOrganizationalChart"/>
    <dgm:cxn modelId="{28AE1FDF-4E26-47C0-9898-E84F6B6AA5A1}" type="presParOf" srcId="{59026AF4-89DF-4DD1-9F71-0DC464E5690B}" destId="{35BC14AB-C33C-47F0-A214-1881AFEF3FB9}" srcOrd="1" destOrd="0" presId="urn:microsoft.com/office/officeart/2008/layout/NameandTitleOrganizationalChart"/>
    <dgm:cxn modelId="{4C9237AA-001C-427D-8949-13BAD9EAD85A}" type="presParOf" srcId="{59026AF4-89DF-4DD1-9F71-0DC464E5690B}" destId="{B34DF761-13B2-4ADC-9AAA-665CD077DB51}" srcOrd="2" destOrd="0" presId="urn:microsoft.com/office/officeart/2008/layout/NameandTitleOrganizationalChart"/>
    <dgm:cxn modelId="{5DABF411-A56C-48D2-805E-6D6CB0764730}" type="presParOf" srcId="{8E9AE45E-CD19-40B3-A76C-AF9DE379BA9A}" destId="{BE50FFAF-6B7D-4B5A-B959-B7C50F17644B}" srcOrd="1" destOrd="0" presId="urn:microsoft.com/office/officeart/2008/layout/NameandTitleOrganizationalChart"/>
    <dgm:cxn modelId="{9F7E2721-9FEB-4B5D-96F3-2246896665F0}" type="presParOf" srcId="{8E9AE45E-CD19-40B3-A76C-AF9DE379BA9A}" destId="{62EFC68F-F1B4-4E02-8B3F-0D726704D435}" srcOrd="2" destOrd="0" presId="urn:microsoft.com/office/officeart/2008/layout/NameandTitleOrganizationalChart"/>
    <dgm:cxn modelId="{6B15EBE1-C22D-4A95-B199-51CB834BB0A8}" type="presParOf" srcId="{6E8C79B5-75AA-467F-95A6-2DB61C32BC23}" destId="{7C5060EC-A119-40F9-9A1E-B99E2BD81255}" srcOrd="2" destOrd="0" presId="urn:microsoft.com/office/officeart/2008/layout/NameandTitleOrganizationalChart"/>
    <dgm:cxn modelId="{943826AC-FC26-4FBE-978C-7E129E812D14}" type="presParOf" srcId="{6E8C79B5-75AA-467F-95A6-2DB61C32BC23}" destId="{161ECE53-9214-4077-8828-968891FE1D3B}" srcOrd="3" destOrd="0" presId="urn:microsoft.com/office/officeart/2008/layout/NameandTitleOrganizationalChart"/>
    <dgm:cxn modelId="{E0FE1D5C-747E-4892-B20F-BA8404B1D20D}" type="presParOf" srcId="{161ECE53-9214-4077-8828-968891FE1D3B}" destId="{D73940C0-CC79-4ACA-A7AA-779E29F3CDED}" srcOrd="0" destOrd="0" presId="urn:microsoft.com/office/officeart/2008/layout/NameandTitleOrganizationalChart"/>
    <dgm:cxn modelId="{7C27EE5D-2EB8-4E46-9D2B-C13A881ADDB7}" type="presParOf" srcId="{D73940C0-CC79-4ACA-A7AA-779E29F3CDED}" destId="{5B837CA3-3E4D-433A-A65F-6EA20A518B5D}" srcOrd="0" destOrd="0" presId="urn:microsoft.com/office/officeart/2008/layout/NameandTitleOrganizationalChart"/>
    <dgm:cxn modelId="{9F6ECE18-FC6C-47AE-A99F-3D5D5D73F215}" type="presParOf" srcId="{D73940C0-CC79-4ACA-A7AA-779E29F3CDED}" destId="{3D136CC5-CE37-451D-BA48-2CFE2A5E18EC}" srcOrd="1" destOrd="0" presId="urn:microsoft.com/office/officeart/2008/layout/NameandTitleOrganizationalChart"/>
    <dgm:cxn modelId="{EED868B3-4077-472B-989D-AC3F9FAEA561}" type="presParOf" srcId="{D73940C0-CC79-4ACA-A7AA-779E29F3CDED}" destId="{9DE76EA3-5991-43A4-8122-C61114E9B5B0}" srcOrd="2" destOrd="0" presId="urn:microsoft.com/office/officeart/2008/layout/NameandTitleOrganizationalChart"/>
    <dgm:cxn modelId="{229C2240-F353-4201-89EA-631660D3D4E0}" type="presParOf" srcId="{161ECE53-9214-4077-8828-968891FE1D3B}" destId="{558ED46D-AFD4-42EC-B5B4-FC119FF4A507}" srcOrd="1" destOrd="0" presId="urn:microsoft.com/office/officeart/2008/layout/NameandTitleOrganizationalChart"/>
    <dgm:cxn modelId="{9CA5F580-8542-4959-9DCA-B44E91E8BED8}" type="presParOf" srcId="{558ED46D-AFD4-42EC-B5B4-FC119FF4A507}" destId="{87C2D818-C15B-441F-A4AF-C8B0A5D811F4}" srcOrd="0" destOrd="0" presId="urn:microsoft.com/office/officeart/2008/layout/NameandTitleOrganizationalChart"/>
    <dgm:cxn modelId="{DDC89A02-F430-4724-90D2-941AC7ED0140}" type="presParOf" srcId="{558ED46D-AFD4-42EC-B5B4-FC119FF4A507}" destId="{B1F16A04-6DF3-4852-A7AF-445AF0BC49A7}" srcOrd="1" destOrd="0" presId="urn:microsoft.com/office/officeart/2008/layout/NameandTitleOrganizationalChart"/>
    <dgm:cxn modelId="{E1C9F6E0-94E1-490C-86A1-56F3EF6F3291}" type="presParOf" srcId="{B1F16A04-6DF3-4852-A7AF-445AF0BC49A7}" destId="{9FDA148E-72BC-4CCE-B98B-70F3B7B271DD}" srcOrd="0" destOrd="0" presId="urn:microsoft.com/office/officeart/2008/layout/NameandTitleOrganizationalChart"/>
    <dgm:cxn modelId="{B88C124A-D917-4058-A426-EFB7E7CD1B9A}" type="presParOf" srcId="{9FDA148E-72BC-4CCE-B98B-70F3B7B271DD}" destId="{2E40CE77-F2CE-4A0D-ADFC-A0044C70EFF0}" srcOrd="0" destOrd="0" presId="urn:microsoft.com/office/officeart/2008/layout/NameandTitleOrganizationalChart"/>
    <dgm:cxn modelId="{D76B1F08-AE00-4EA0-AA55-CD5543113BCD}" type="presParOf" srcId="{9FDA148E-72BC-4CCE-B98B-70F3B7B271DD}" destId="{3271F0B3-1535-416A-817F-FB7D902F73DC}" srcOrd="1" destOrd="0" presId="urn:microsoft.com/office/officeart/2008/layout/NameandTitleOrganizationalChart"/>
    <dgm:cxn modelId="{D25AA3F5-E616-464C-BAD7-4B9E3E2DE594}" type="presParOf" srcId="{9FDA148E-72BC-4CCE-B98B-70F3B7B271DD}" destId="{03843AEB-68DC-4791-9BED-B526CABE9E5F}" srcOrd="2" destOrd="0" presId="urn:microsoft.com/office/officeart/2008/layout/NameandTitleOrganizationalChart"/>
    <dgm:cxn modelId="{D7CB84AD-BD3B-42DD-A81C-344DAC1AD12C}" type="presParOf" srcId="{B1F16A04-6DF3-4852-A7AF-445AF0BC49A7}" destId="{924F5E2F-36A4-4DE7-88B5-FEA51BC3476A}" srcOrd="1" destOrd="0" presId="urn:microsoft.com/office/officeart/2008/layout/NameandTitleOrganizationalChart"/>
    <dgm:cxn modelId="{5179F6A1-C340-44E5-8A9C-567EE32B88ED}" type="presParOf" srcId="{B1F16A04-6DF3-4852-A7AF-445AF0BC49A7}" destId="{76D85479-6143-4738-BB8C-8CDFC69BA56C}" srcOrd="2" destOrd="0" presId="urn:microsoft.com/office/officeart/2008/layout/NameandTitleOrganizationalChart"/>
    <dgm:cxn modelId="{E5D2A716-9AE8-4B7C-BC3E-FD89537F68C8}" type="presParOf" srcId="{558ED46D-AFD4-42EC-B5B4-FC119FF4A507}" destId="{8C29C61A-2677-41BA-BA41-7872D36FCB8B}" srcOrd="2" destOrd="0" presId="urn:microsoft.com/office/officeart/2008/layout/NameandTitleOrganizationalChart"/>
    <dgm:cxn modelId="{D7F9378F-59E3-43FC-AEF3-A30E4B7DFDBF}" type="presParOf" srcId="{558ED46D-AFD4-42EC-B5B4-FC119FF4A507}" destId="{938572CA-A27A-436F-BCBF-541571246AFD}" srcOrd="3" destOrd="0" presId="urn:microsoft.com/office/officeart/2008/layout/NameandTitleOrganizationalChart"/>
    <dgm:cxn modelId="{9E63ABAD-580B-41F5-93A4-3ED7143C3264}" type="presParOf" srcId="{938572CA-A27A-436F-BCBF-541571246AFD}" destId="{491B88CC-CCAC-409D-92EF-E6A0A7A03800}" srcOrd="0" destOrd="0" presId="urn:microsoft.com/office/officeart/2008/layout/NameandTitleOrganizationalChart"/>
    <dgm:cxn modelId="{0872E9AE-3CF4-47D7-AE59-E265AE5B5851}" type="presParOf" srcId="{491B88CC-CCAC-409D-92EF-E6A0A7A03800}" destId="{8569C233-5774-4413-87E5-C52A27DE55C8}" srcOrd="0" destOrd="0" presId="urn:microsoft.com/office/officeart/2008/layout/NameandTitleOrganizationalChart"/>
    <dgm:cxn modelId="{F794A251-7AC3-4B4B-899E-F5C0BC14DF15}" type="presParOf" srcId="{491B88CC-CCAC-409D-92EF-E6A0A7A03800}" destId="{EC57B39B-A2F1-4C55-B7AC-EF350D31B19D}" srcOrd="1" destOrd="0" presId="urn:microsoft.com/office/officeart/2008/layout/NameandTitleOrganizationalChart"/>
    <dgm:cxn modelId="{118BAF6E-F299-4A22-9893-2BE495D3B59B}" type="presParOf" srcId="{491B88CC-CCAC-409D-92EF-E6A0A7A03800}" destId="{6A66B4A1-80C5-44E7-BE42-B7DFCEDA74DB}" srcOrd="2" destOrd="0" presId="urn:microsoft.com/office/officeart/2008/layout/NameandTitleOrganizationalChart"/>
    <dgm:cxn modelId="{760C9675-4C31-4966-A804-87664A354C40}" type="presParOf" srcId="{938572CA-A27A-436F-BCBF-541571246AFD}" destId="{53A796B9-DCE6-4C9D-8898-C6BEBACCEF93}" srcOrd="1" destOrd="0" presId="urn:microsoft.com/office/officeart/2008/layout/NameandTitleOrganizationalChart"/>
    <dgm:cxn modelId="{B94536E2-97DE-4A0D-B1D8-F675A68ED89A}" type="presParOf" srcId="{938572CA-A27A-436F-BCBF-541571246AFD}" destId="{2941F0AA-DD32-4889-974E-72383AF82D1F}" srcOrd="2" destOrd="0" presId="urn:microsoft.com/office/officeart/2008/layout/NameandTitleOrganizationalChart"/>
    <dgm:cxn modelId="{3165628D-00D1-4C16-BED3-E43B42E8C9DB}" type="presParOf" srcId="{161ECE53-9214-4077-8828-968891FE1D3B}" destId="{C498ACB4-53F5-44D4-B375-A81F0B97A349}" srcOrd="2" destOrd="0" presId="urn:microsoft.com/office/officeart/2008/layout/NameandTitleOrganizationalChart"/>
    <dgm:cxn modelId="{20D76240-04DF-47F3-8C82-5EB18576D3DB}" type="presParOf" srcId="{6E8C79B5-75AA-467F-95A6-2DB61C32BC23}" destId="{F96949DA-C9A8-4F0B-A9F0-32E133C242D4}" srcOrd="4" destOrd="0" presId="urn:microsoft.com/office/officeart/2008/layout/NameandTitleOrganizationalChart"/>
    <dgm:cxn modelId="{4D8E51B8-5BF9-41CA-ABC3-03A5AD3CC2C1}" type="presParOf" srcId="{6E8C79B5-75AA-467F-95A6-2DB61C32BC23}" destId="{B7C79D90-47E1-4838-89FA-E1B36075E928}" srcOrd="5" destOrd="0" presId="urn:microsoft.com/office/officeart/2008/layout/NameandTitleOrganizationalChart"/>
    <dgm:cxn modelId="{AD8E8D37-FDEF-4F48-946F-DCC0A021E4EB}" type="presParOf" srcId="{B7C79D90-47E1-4838-89FA-E1B36075E928}" destId="{C8381F5E-28EA-4726-B522-939EF4103696}" srcOrd="0" destOrd="0" presId="urn:microsoft.com/office/officeart/2008/layout/NameandTitleOrganizationalChart"/>
    <dgm:cxn modelId="{6681AFC0-5114-4FB5-A7F9-1135683A4560}" type="presParOf" srcId="{C8381F5E-28EA-4726-B522-939EF4103696}" destId="{52D2F354-D22B-4711-BA2A-7A33FD4E0295}" srcOrd="0" destOrd="0" presId="urn:microsoft.com/office/officeart/2008/layout/NameandTitleOrganizationalChart"/>
    <dgm:cxn modelId="{BF732D6F-6413-44E6-999C-B808A30C2C7C}" type="presParOf" srcId="{C8381F5E-28EA-4726-B522-939EF4103696}" destId="{C865BE17-547B-4832-B166-800ABC7194F6}" srcOrd="1" destOrd="0" presId="urn:microsoft.com/office/officeart/2008/layout/NameandTitleOrganizationalChart"/>
    <dgm:cxn modelId="{1C300B60-9CF0-42F0-9E02-1FD659CB85D5}" type="presParOf" srcId="{C8381F5E-28EA-4726-B522-939EF4103696}" destId="{411780BE-3081-4E19-9CD5-1534D4516E27}" srcOrd="2" destOrd="0" presId="urn:microsoft.com/office/officeart/2008/layout/NameandTitleOrganizationalChart"/>
    <dgm:cxn modelId="{680A5F82-D872-4712-87F3-302EC32B126F}" type="presParOf" srcId="{B7C79D90-47E1-4838-89FA-E1B36075E928}" destId="{1B97C558-8B57-4E8E-AAAE-4AB07E8A2758}" srcOrd="1" destOrd="0" presId="urn:microsoft.com/office/officeart/2008/layout/NameandTitleOrganizationalChart"/>
    <dgm:cxn modelId="{943455D8-AF4A-44C4-B42F-15050164D742}" type="presParOf" srcId="{1B97C558-8B57-4E8E-AAAE-4AB07E8A2758}" destId="{324CFD6E-075E-444F-9F62-9F1490DF2660}" srcOrd="0" destOrd="0" presId="urn:microsoft.com/office/officeart/2008/layout/NameandTitleOrganizationalChart"/>
    <dgm:cxn modelId="{9A3C94E7-C01C-4365-BDE2-4023DB2061B0}" type="presParOf" srcId="{1B97C558-8B57-4E8E-AAAE-4AB07E8A2758}" destId="{C3694796-C1AE-4A4F-BAB8-00D8757B62AA}" srcOrd="1" destOrd="0" presId="urn:microsoft.com/office/officeart/2008/layout/NameandTitleOrganizationalChart"/>
    <dgm:cxn modelId="{599941A6-4A9A-4FCB-A23C-2869B8EEC1C0}" type="presParOf" srcId="{C3694796-C1AE-4A4F-BAB8-00D8757B62AA}" destId="{EB9D6B30-A2CE-424E-8BA2-EC4587D88056}" srcOrd="0" destOrd="0" presId="urn:microsoft.com/office/officeart/2008/layout/NameandTitleOrganizationalChart"/>
    <dgm:cxn modelId="{4E4347F3-623D-470D-9FDF-743981E82B06}" type="presParOf" srcId="{EB9D6B30-A2CE-424E-8BA2-EC4587D88056}" destId="{CAA92DD0-792F-460F-B3F2-E8512044751E}" srcOrd="0" destOrd="0" presId="urn:microsoft.com/office/officeart/2008/layout/NameandTitleOrganizationalChart"/>
    <dgm:cxn modelId="{B898F184-F4D6-47BE-8C00-B361637F9538}" type="presParOf" srcId="{EB9D6B30-A2CE-424E-8BA2-EC4587D88056}" destId="{B908A716-831D-486E-B15F-A791740DD8F2}" srcOrd="1" destOrd="0" presId="urn:microsoft.com/office/officeart/2008/layout/NameandTitleOrganizationalChart"/>
    <dgm:cxn modelId="{563F05D6-9062-444C-B451-E7163426B928}" type="presParOf" srcId="{EB9D6B30-A2CE-424E-8BA2-EC4587D88056}" destId="{46C12B4D-8BC1-4A2E-B522-0D632E6E3B7D}" srcOrd="2" destOrd="0" presId="urn:microsoft.com/office/officeart/2008/layout/NameandTitleOrganizationalChart"/>
    <dgm:cxn modelId="{18BB9103-B059-4317-9793-0358FED9A027}" type="presParOf" srcId="{C3694796-C1AE-4A4F-BAB8-00D8757B62AA}" destId="{872C954F-9B26-4308-BA47-79B8C2BE5D27}" srcOrd="1" destOrd="0" presId="urn:microsoft.com/office/officeart/2008/layout/NameandTitleOrganizationalChart"/>
    <dgm:cxn modelId="{8E4DDD2C-C3AF-4F0E-8811-217E2388C474}" type="presParOf" srcId="{C3694796-C1AE-4A4F-BAB8-00D8757B62AA}" destId="{FCCFFE07-03F4-412B-A426-08B1999FDAF7}" srcOrd="2" destOrd="0" presId="urn:microsoft.com/office/officeart/2008/layout/NameandTitleOrganizationalChart"/>
    <dgm:cxn modelId="{28CBD007-73D7-46A0-BFCA-D390C9C571DB}" type="presParOf" srcId="{B7C79D90-47E1-4838-89FA-E1B36075E928}" destId="{8CA9B7C7-71C3-49DB-BB39-17C68525B7A9}" srcOrd="2" destOrd="0" presId="urn:microsoft.com/office/officeart/2008/layout/NameandTitleOrganizationalChart"/>
    <dgm:cxn modelId="{01B8A2F6-E2C3-4A0E-8B5B-C463D0C1EB20}" type="presParOf" srcId="{68375571-F770-4241-9D82-8056680835A1}" destId="{D7264A3B-E266-4CEA-B029-AB9A9CEFBE7D}" srcOrd="2" destOrd="0" presId="urn:microsoft.com/office/officeart/2008/layout/NameandTitleOrganizationalChart"/>
    <dgm:cxn modelId="{2A1F7961-F19D-49F7-9398-6F95E84CBBC0}" type="presParOf" srcId="{D7264A3B-E266-4CEA-B029-AB9A9CEFBE7D}" destId="{4FD48EF8-D2B9-42BB-8746-3F164930D00F}" srcOrd="0" destOrd="0" presId="urn:microsoft.com/office/officeart/2008/layout/NameandTitleOrganizationalChart"/>
    <dgm:cxn modelId="{FF6994A0-EA66-4E9B-BDF7-F7C8CAA1DA3C}" type="presParOf" srcId="{D7264A3B-E266-4CEA-B029-AB9A9CEFBE7D}" destId="{976EFA47-0198-4AEE-8D59-6B76732BBB7D}" srcOrd="1" destOrd="0" presId="urn:microsoft.com/office/officeart/2008/layout/NameandTitleOrganizationalChart"/>
    <dgm:cxn modelId="{E1B8256F-8288-4592-99C4-A78EDFAF4B64}" type="presParOf" srcId="{976EFA47-0198-4AEE-8D59-6B76732BBB7D}" destId="{92F4DF13-33A6-40F0-AC70-F84DDE63A0D8}" srcOrd="0" destOrd="0" presId="urn:microsoft.com/office/officeart/2008/layout/NameandTitleOrganizationalChart"/>
    <dgm:cxn modelId="{E48E7196-869F-4908-BF57-0A5D0A8DAFDF}" type="presParOf" srcId="{92F4DF13-33A6-40F0-AC70-F84DDE63A0D8}" destId="{FFA2648C-DBD5-4744-AA7C-DB04AA767A8D}" srcOrd="0" destOrd="0" presId="urn:microsoft.com/office/officeart/2008/layout/NameandTitleOrganizationalChart"/>
    <dgm:cxn modelId="{E7D45B36-979A-4437-BC47-4987D0DC6982}" type="presParOf" srcId="{92F4DF13-33A6-40F0-AC70-F84DDE63A0D8}" destId="{9CF0D502-6059-4D6A-828E-F544A9C0580D}" srcOrd="1" destOrd="0" presId="urn:microsoft.com/office/officeart/2008/layout/NameandTitleOrganizationalChart"/>
    <dgm:cxn modelId="{B96A01C5-F260-4A65-AC1E-E9EC71EA924E}" type="presParOf" srcId="{92F4DF13-33A6-40F0-AC70-F84DDE63A0D8}" destId="{9911A25A-67E9-4AE7-B947-5A0077BDA6E0}" srcOrd="2" destOrd="0" presId="urn:microsoft.com/office/officeart/2008/layout/NameandTitleOrganizationalChart"/>
    <dgm:cxn modelId="{2F4D343E-2DD8-42B7-BC5B-CEFB8343EF73}" type="presParOf" srcId="{976EFA47-0198-4AEE-8D59-6B76732BBB7D}" destId="{5B1EBC3E-3F69-4EBA-A4CA-DCC406D99E0B}" srcOrd="1" destOrd="0" presId="urn:microsoft.com/office/officeart/2008/layout/NameandTitleOrganizationalChart"/>
    <dgm:cxn modelId="{CAE0BF0D-33C1-4452-B376-E7A280E61945}" type="presParOf" srcId="{976EFA47-0198-4AEE-8D59-6B76732BBB7D}" destId="{14679AA4-1ED8-4D76-B238-E4261A897068}" srcOrd="2" destOrd="0" presId="urn:microsoft.com/office/officeart/2008/layout/NameandTitleOrganizationalChart"/>
    <dgm:cxn modelId="{613F3E23-7FFB-4EF5-97CE-4CB2309F2DAD}" type="presParOf" srcId="{14679AA4-1ED8-4D76-B238-E4261A897068}" destId="{C6512676-5D6F-4510-815B-90EDB4F1D5B6}" srcOrd="0" destOrd="0" presId="urn:microsoft.com/office/officeart/2008/layout/NameandTitleOrganizationalChart"/>
    <dgm:cxn modelId="{6E63EEEC-0847-48A9-A1D0-21BB9AE9A3E3}" type="presParOf" srcId="{14679AA4-1ED8-4D76-B238-E4261A897068}" destId="{55480B02-3BD0-4ED9-BE0F-EB22B67ACF46}" srcOrd="1" destOrd="0" presId="urn:microsoft.com/office/officeart/2008/layout/NameandTitleOrganizationalChart"/>
    <dgm:cxn modelId="{9D198FE6-A167-4BCF-A291-27D49CC8E5AF}" type="presParOf" srcId="{55480B02-3BD0-4ED9-BE0F-EB22B67ACF46}" destId="{048BA304-2361-435D-A591-99BA0BB3A27E}" srcOrd="0" destOrd="0" presId="urn:microsoft.com/office/officeart/2008/layout/NameandTitleOrganizationalChart"/>
    <dgm:cxn modelId="{CB443DFB-0807-4BAD-80ED-7404F317E6F3}" type="presParOf" srcId="{048BA304-2361-435D-A591-99BA0BB3A27E}" destId="{3B26D61C-156C-4982-BC3A-1C96379E5599}" srcOrd="0" destOrd="0" presId="urn:microsoft.com/office/officeart/2008/layout/NameandTitleOrganizationalChart"/>
    <dgm:cxn modelId="{E81E7DBA-FB29-4A3A-BFB6-B629A86116C8}" type="presParOf" srcId="{048BA304-2361-435D-A591-99BA0BB3A27E}" destId="{CABF0102-C9A5-499F-B3FF-B383F49792F1}" srcOrd="1" destOrd="0" presId="urn:microsoft.com/office/officeart/2008/layout/NameandTitleOrganizationalChart"/>
    <dgm:cxn modelId="{A17F617D-F470-4860-A1FF-72B1F84BDD85}" type="presParOf" srcId="{048BA304-2361-435D-A591-99BA0BB3A27E}" destId="{7CE376F3-457C-417E-9D50-16EB7D90D03C}" srcOrd="2" destOrd="0" presId="urn:microsoft.com/office/officeart/2008/layout/NameandTitleOrganizationalChart"/>
    <dgm:cxn modelId="{7AFBB739-586D-4D7F-8850-F7A0AE41146B}" type="presParOf" srcId="{55480B02-3BD0-4ED9-BE0F-EB22B67ACF46}" destId="{AE29097B-A94B-4A44-A315-71091389D025}" srcOrd="1" destOrd="0" presId="urn:microsoft.com/office/officeart/2008/layout/NameandTitleOrganizationalChart"/>
    <dgm:cxn modelId="{E2010440-14EA-42D4-ADB9-CCF99486D12B}" type="presParOf" srcId="{55480B02-3BD0-4ED9-BE0F-EB22B67ACF46}" destId="{9FD0CCF0-F751-4781-B672-FD4C2F730ED6}" srcOrd="2" destOrd="0" presId="urn:microsoft.com/office/officeart/2008/layout/NameandTitleOrganizationalChart"/>
    <dgm:cxn modelId="{90EDC69A-4990-4280-B360-B4D091F5BAF8}" type="presParOf" srcId="{14679AA4-1ED8-4D76-B238-E4261A897068}" destId="{110D389E-7F28-408B-870A-A5C46BC84F7E}" srcOrd="2" destOrd="0" presId="urn:microsoft.com/office/officeart/2008/layout/NameandTitleOrganizationalChart"/>
    <dgm:cxn modelId="{B82D3361-B052-425A-867E-F9C4814C09C4}" type="presParOf" srcId="{14679AA4-1ED8-4D76-B238-E4261A897068}" destId="{01A0BD66-81E0-4C3E-BA1B-2C9ED09A7D2F}" srcOrd="3" destOrd="0" presId="urn:microsoft.com/office/officeart/2008/layout/NameandTitleOrganizationalChart"/>
    <dgm:cxn modelId="{DB1F428E-4E90-4B75-8E06-6BBE66E6D32F}" type="presParOf" srcId="{01A0BD66-81E0-4C3E-BA1B-2C9ED09A7D2F}" destId="{0CD679CC-000A-4678-B017-6544724F8BBB}" srcOrd="0" destOrd="0" presId="urn:microsoft.com/office/officeart/2008/layout/NameandTitleOrganizationalChart"/>
    <dgm:cxn modelId="{08D6F254-E6FB-4BAF-A8DE-BC6E395B6AB5}" type="presParOf" srcId="{0CD679CC-000A-4678-B017-6544724F8BBB}" destId="{5B533E66-4D29-4061-BC46-F1B06C56837E}" srcOrd="0" destOrd="0" presId="urn:microsoft.com/office/officeart/2008/layout/NameandTitleOrganizationalChart"/>
    <dgm:cxn modelId="{8C33D6BC-A824-43A0-9996-C8C271DD90A0}" type="presParOf" srcId="{0CD679CC-000A-4678-B017-6544724F8BBB}" destId="{CB68F5DE-8BBC-4655-ADFB-AE48DB674776}" srcOrd="1" destOrd="0" presId="urn:microsoft.com/office/officeart/2008/layout/NameandTitleOrganizationalChart"/>
    <dgm:cxn modelId="{C691975E-202E-488F-A8FB-560E7BE15F3E}" type="presParOf" srcId="{0CD679CC-000A-4678-B017-6544724F8BBB}" destId="{B6257A57-AAAF-4C66-AEA1-D6AD5669BF82}" srcOrd="2" destOrd="0" presId="urn:microsoft.com/office/officeart/2008/layout/NameandTitleOrganizationalChart"/>
    <dgm:cxn modelId="{2B127D67-789A-4C39-BF84-019F526E3A85}" type="presParOf" srcId="{01A0BD66-81E0-4C3E-BA1B-2C9ED09A7D2F}" destId="{3DCCB3EF-071A-477D-A5F9-7A0A82C94853}" srcOrd="1" destOrd="0" presId="urn:microsoft.com/office/officeart/2008/layout/NameandTitleOrganizationalChart"/>
    <dgm:cxn modelId="{AC591C76-0568-408E-90E4-B5E6CBA8AA39}" type="presParOf" srcId="{01A0BD66-81E0-4C3E-BA1B-2C9ED09A7D2F}" destId="{74382112-D931-40AE-8CCD-BBBB81769375}" srcOrd="2" destOrd="0" presId="urn:microsoft.com/office/officeart/2008/layout/NameandTitleOrganizationalChart"/>
    <dgm:cxn modelId="{6B6D1FB2-84E0-46C7-A52B-16C72948950B}" type="presParOf" srcId="{14679AA4-1ED8-4D76-B238-E4261A897068}" destId="{537E33BB-AB09-4F49-A50C-95514AD310D6}" srcOrd="4" destOrd="0" presId="urn:microsoft.com/office/officeart/2008/layout/NameandTitleOrganizationalChart"/>
    <dgm:cxn modelId="{0393AFA4-703D-46D1-ABDF-1773A81069D7}" type="presParOf" srcId="{14679AA4-1ED8-4D76-B238-E4261A897068}" destId="{29BA03A7-4B04-419B-BFB3-1FD76C7A8BD2}" srcOrd="5" destOrd="0" presId="urn:microsoft.com/office/officeart/2008/layout/NameandTitleOrganizationalChart"/>
    <dgm:cxn modelId="{66EC8540-4746-4E10-8427-C38941ACC3A0}" type="presParOf" srcId="{29BA03A7-4B04-419B-BFB3-1FD76C7A8BD2}" destId="{54445E70-CF9B-46F9-9BF4-1A5F1AF3F2F2}" srcOrd="0" destOrd="0" presId="urn:microsoft.com/office/officeart/2008/layout/NameandTitleOrganizationalChart"/>
    <dgm:cxn modelId="{9AAB2277-A75D-4232-B568-6000B7922D8B}" type="presParOf" srcId="{54445E70-CF9B-46F9-9BF4-1A5F1AF3F2F2}" destId="{265EA4C2-3F45-484D-8E3F-31395D3FDE72}" srcOrd="0" destOrd="0" presId="urn:microsoft.com/office/officeart/2008/layout/NameandTitleOrganizationalChart"/>
    <dgm:cxn modelId="{3307D0CF-12AC-4111-B2A2-6771310467EB}" type="presParOf" srcId="{54445E70-CF9B-46F9-9BF4-1A5F1AF3F2F2}" destId="{4A5BAB78-6142-435C-B376-097EBD14E939}" srcOrd="1" destOrd="0" presId="urn:microsoft.com/office/officeart/2008/layout/NameandTitleOrganizationalChart"/>
    <dgm:cxn modelId="{077F9564-F909-4D62-9CF0-7C00D252B182}" type="presParOf" srcId="{54445E70-CF9B-46F9-9BF4-1A5F1AF3F2F2}" destId="{228081B0-3A08-4BCE-84FB-D2632C36EDA5}" srcOrd="2" destOrd="0" presId="urn:microsoft.com/office/officeart/2008/layout/NameandTitleOrganizationalChart"/>
    <dgm:cxn modelId="{C37695F0-D977-4F62-94AD-88E74D374253}" type="presParOf" srcId="{29BA03A7-4B04-419B-BFB3-1FD76C7A8BD2}" destId="{1864FC28-B006-4680-80A8-85A6F2F17880}" srcOrd="1" destOrd="0" presId="urn:microsoft.com/office/officeart/2008/layout/NameandTitleOrganizationalChart"/>
    <dgm:cxn modelId="{B3CC29BE-1FF4-418D-96B9-48E52459A172}" type="presParOf" srcId="{29BA03A7-4B04-419B-BFB3-1FD76C7A8BD2}" destId="{94D4951C-1810-4784-90B2-7F7042455F07}" srcOrd="2" destOrd="0" presId="urn:microsoft.com/office/officeart/2008/layout/NameandTitleOrganizationalChart"/>
    <dgm:cxn modelId="{8763C5D7-C85A-4E78-B316-128E8C95EBC2}" type="presParOf" srcId="{717AF5F8-37C5-4987-838F-3320A052CF18}" destId="{F042EC1F-B1D8-42F8-AE80-4DAFE943E45D}" srcOrd="1" destOrd="0" presId="urn:microsoft.com/office/officeart/2008/layout/NameandTitleOrganizationalChart"/>
    <dgm:cxn modelId="{72BA4A13-2EFE-486B-8EAC-E05A6297091C}" type="presParOf" srcId="{F042EC1F-B1D8-42F8-AE80-4DAFE943E45D}" destId="{861470FA-7855-4F35-8859-A8549149B137}" srcOrd="0" destOrd="0" presId="urn:microsoft.com/office/officeart/2008/layout/NameandTitleOrganizationalChart"/>
    <dgm:cxn modelId="{1BC9172E-EF7F-4364-82EB-357EFF655B7E}" type="presParOf" srcId="{861470FA-7855-4F35-8859-A8549149B137}" destId="{AB686811-D45D-45DF-97FB-DD006AC64CFA}" srcOrd="0" destOrd="0" presId="urn:microsoft.com/office/officeart/2008/layout/NameandTitleOrganizationalChart"/>
    <dgm:cxn modelId="{8C663FA7-96C7-4426-982A-68886234613B}" type="presParOf" srcId="{861470FA-7855-4F35-8859-A8549149B137}" destId="{27E7D4E8-E29E-4D5B-987F-CCAD58873030}" srcOrd="1" destOrd="0" presId="urn:microsoft.com/office/officeart/2008/layout/NameandTitleOrganizationalChart"/>
    <dgm:cxn modelId="{3FB0E26C-9128-4012-B06B-9AAE05AC06D9}" type="presParOf" srcId="{861470FA-7855-4F35-8859-A8549149B137}" destId="{B0D509D1-49AB-453D-A34F-3027C690FD88}" srcOrd="2" destOrd="0" presId="urn:microsoft.com/office/officeart/2008/layout/NameandTitleOrganizationalChart"/>
    <dgm:cxn modelId="{264CC9EC-4D1D-4DC3-B03B-57C2D1F27729}" type="presParOf" srcId="{F042EC1F-B1D8-42F8-AE80-4DAFE943E45D}" destId="{E8877658-6CE1-4972-AC94-317DBA8C03CF}" srcOrd="1" destOrd="0" presId="urn:microsoft.com/office/officeart/2008/layout/NameandTitleOrganizationalChart"/>
    <dgm:cxn modelId="{F783FEC4-C52C-4FBF-A9CD-304A17A8A9AF}" type="presParOf" srcId="{E8877658-6CE1-4972-AC94-317DBA8C03CF}" destId="{8645B647-B602-4939-B040-7C071E02D2DF}" srcOrd="0" destOrd="0" presId="urn:microsoft.com/office/officeart/2008/layout/NameandTitleOrganizationalChart"/>
    <dgm:cxn modelId="{712D5064-B8FA-4A41-82D6-C1CD7E94B2E9}" type="presParOf" srcId="{E8877658-6CE1-4972-AC94-317DBA8C03CF}" destId="{F95EAA00-CA90-4232-B778-E2B0AD5EC201}" srcOrd="1" destOrd="0" presId="urn:microsoft.com/office/officeart/2008/layout/NameandTitleOrganizationalChart"/>
    <dgm:cxn modelId="{B0636D1A-E193-4DBA-94D7-BF5F5E2E006A}" type="presParOf" srcId="{F95EAA00-CA90-4232-B778-E2B0AD5EC201}" destId="{BED8527F-F963-4D64-8F9B-BD4EE2AE43A6}" srcOrd="0" destOrd="0" presId="urn:microsoft.com/office/officeart/2008/layout/NameandTitleOrganizationalChart"/>
    <dgm:cxn modelId="{939F6555-DE5E-4FAA-88BE-87D7F8C8075B}" type="presParOf" srcId="{BED8527F-F963-4D64-8F9B-BD4EE2AE43A6}" destId="{F417194D-55F2-4DB2-B5B5-65BDAC21FE74}" srcOrd="0" destOrd="0" presId="urn:microsoft.com/office/officeart/2008/layout/NameandTitleOrganizationalChart"/>
    <dgm:cxn modelId="{893E61D5-381F-4932-B515-A5C7FE612366}" type="presParOf" srcId="{BED8527F-F963-4D64-8F9B-BD4EE2AE43A6}" destId="{D81D1A51-5978-47F0-8EE1-DFC3D3AC1697}" srcOrd="1" destOrd="0" presId="urn:microsoft.com/office/officeart/2008/layout/NameandTitleOrganizationalChart"/>
    <dgm:cxn modelId="{195F270C-6751-4C66-853F-2D6AA622BF7E}" type="presParOf" srcId="{BED8527F-F963-4D64-8F9B-BD4EE2AE43A6}" destId="{E90CBB8A-3CFA-46BE-9A82-8F97C9BAD012}" srcOrd="2" destOrd="0" presId="urn:microsoft.com/office/officeart/2008/layout/NameandTitleOrganizationalChart"/>
    <dgm:cxn modelId="{498B1E48-06C5-4D14-886A-7CDED6E63F3D}" type="presParOf" srcId="{F95EAA00-CA90-4232-B778-E2B0AD5EC201}" destId="{40AB88C6-6ED6-483B-8F7F-89931F91A99A}" srcOrd="1" destOrd="0" presId="urn:microsoft.com/office/officeart/2008/layout/NameandTitleOrganizationalChart"/>
    <dgm:cxn modelId="{EEFE7D0B-2FBC-4933-9F16-785DF87FBB1F}" type="presParOf" srcId="{40AB88C6-6ED6-483B-8F7F-89931F91A99A}" destId="{374DBA97-2714-499E-B89F-5ABD5AEACBC2}" srcOrd="0" destOrd="0" presId="urn:microsoft.com/office/officeart/2008/layout/NameandTitleOrganizationalChart"/>
    <dgm:cxn modelId="{C2EF662C-D947-4DED-ADA2-2CEF1E9B8D3E}" type="presParOf" srcId="{40AB88C6-6ED6-483B-8F7F-89931F91A99A}" destId="{1675069B-784D-4993-9730-20FFD4E83C3F}" srcOrd="1" destOrd="0" presId="urn:microsoft.com/office/officeart/2008/layout/NameandTitleOrganizationalChart"/>
    <dgm:cxn modelId="{52C3D89B-68CF-4297-BC22-33A182E2F39C}" type="presParOf" srcId="{1675069B-784D-4993-9730-20FFD4E83C3F}" destId="{83B42B78-EDA1-4538-8B3F-5E5D052E54DA}" srcOrd="0" destOrd="0" presId="urn:microsoft.com/office/officeart/2008/layout/NameandTitleOrganizationalChart"/>
    <dgm:cxn modelId="{543E962D-8D1C-462C-97FF-58974717B305}" type="presParOf" srcId="{83B42B78-EDA1-4538-8B3F-5E5D052E54DA}" destId="{FDD91908-C766-439C-BE26-A06E916DABCE}" srcOrd="0" destOrd="0" presId="urn:microsoft.com/office/officeart/2008/layout/NameandTitleOrganizationalChart"/>
    <dgm:cxn modelId="{B0F1D4A1-B722-4DAF-BE2E-73CB973AC61D}" type="presParOf" srcId="{83B42B78-EDA1-4538-8B3F-5E5D052E54DA}" destId="{69B17998-0C60-42F3-B035-0956F670B96B}" srcOrd="1" destOrd="0" presId="urn:microsoft.com/office/officeart/2008/layout/NameandTitleOrganizationalChart"/>
    <dgm:cxn modelId="{B863B708-B2FE-4E4A-B4D4-DEB2F432EB68}" type="presParOf" srcId="{83B42B78-EDA1-4538-8B3F-5E5D052E54DA}" destId="{9D6376C0-CC08-49DB-8848-7EC356B2A683}" srcOrd="2" destOrd="0" presId="urn:microsoft.com/office/officeart/2008/layout/NameandTitleOrganizationalChart"/>
    <dgm:cxn modelId="{5ED18882-F4DD-4F82-979B-DC64B54BDAEF}" type="presParOf" srcId="{1675069B-784D-4993-9730-20FFD4E83C3F}" destId="{5BB3FEB5-DEE9-4BE4-9A87-8A8BED2C0DCF}" srcOrd="1" destOrd="0" presId="urn:microsoft.com/office/officeart/2008/layout/NameandTitleOrganizationalChart"/>
    <dgm:cxn modelId="{85CA2C1A-F5AB-4563-B831-43D7F9E3E6CE}" type="presParOf" srcId="{1675069B-784D-4993-9730-20FFD4E83C3F}" destId="{4EEA7B76-FBE6-468F-84D3-70238007D651}" srcOrd="2" destOrd="0" presId="urn:microsoft.com/office/officeart/2008/layout/NameandTitleOrganizationalChart"/>
    <dgm:cxn modelId="{1A485546-AD66-4E72-B391-0FC825A2DA38}" type="presParOf" srcId="{40AB88C6-6ED6-483B-8F7F-89931F91A99A}" destId="{DA403F08-BAF8-442D-8753-F3EBF546C49C}" srcOrd="2" destOrd="0" presId="urn:microsoft.com/office/officeart/2008/layout/NameandTitleOrganizationalChart"/>
    <dgm:cxn modelId="{3EDAEF43-7C1D-42CC-BDF8-33109416C4C1}" type="presParOf" srcId="{40AB88C6-6ED6-483B-8F7F-89931F91A99A}" destId="{21051682-9028-4F87-92FA-21A8463F9629}" srcOrd="3" destOrd="0" presId="urn:microsoft.com/office/officeart/2008/layout/NameandTitleOrganizationalChart"/>
    <dgm:cxn modelId="{1BE48508-3092-4F9A-9FE5-3DD0AC726F1D}" type="presParOf" srcId="{21051682-9028-4F87-92FA-21A8463F9629}" destId="{2D237198-68D4-4E6B-9AED-9551306DF3D5}" srcOrd="0" destOrd="0" presId="urn:microsoft.com/office/officeart/2008/layout/NameandTitleOrganizationalChart"/>
    <dgm:cxn modelId="{43629738-6160-46B7-8234-3DEF59F13E04}" type="presParOf" srcId="{2D237198-68D4-4E6B-9AED-9551306DF3D5}" destId="{D0ED313F-59F0-4920-9095-E6BFCEC5C2EA}" srcOrd="0" destOrd="0" presId="urn:microsoft.com/office/officeart/2008/layout/NameandTitleOrganizationalChart"/>
    <dgm:cxn modelId="{7B1E3929-2D81-46AB-A195-034EB7648F8E}" type="presParOf" srcId="{2D237198-68D4-4E6B-9AED-9551306DF3D5}" destId="{DF3F65E6-F974-4F5A-BF7C-08CBB96D998F}" srcOrd="1" destOrd="0" presId="urn:microsoft.com/office/officeart/2008/layout/NameandTitleOrganizationalChart"/>
    <dgm:cxn modelId="{763D2D11-7AB2-41C1-A113-AAF424A629FC}" type="presParOf" srcId="{2D237198-68D4-4E6B-9AED-9551306DF3D5}" destId="{00A327BF-A5EE-4072-8603-EC7CD6430F04}" srcOrd="2" destOrd="0" presId="urn:microsoft.com/office/officeart/2008/layout/NameandTitleOrganizationalChart"/>
    <dgm:cxn modelId="{98855515-4449-40A4-A474-1D141746DE4C}" type="presParOf" srcId="{21051682-9028-4F87-92FA-21A8463F9629}" destId="{8FCEC467-94D0-4A7F-A86D-A6393C72C490}" srcOrd="1" destOrd="0" presId="urn:microsoft.com/office/officeart/2008/layout/NameandTitleOrganizationalChart"/>
    <dgm:cxn modelId="{6B3D9919-7C93-47F7-AC7F-444C206343BE}" type="presParOf" srcId="{21051682-9028-4F87-92FA-21A8463F9629}" destId="{202C1BD3-FF9B-47FC-9333-9777934A1CA4}" srcOrd="2" destOrd="0" presId="urn:microsoft.com/office/officeart/2008/layout/NameandTitleOrganizationalChart"/>
    <dgm:cxn modelId="{F3D1A0CA-15AA-4FBD-AB77-866F37716261}" type="presParOf" srcId="{F95EAA00-CA90-4232-B778-E2B0AD5EC201}" destId="{DAF05706-1B29-402C-A9DF-28EF3E3A8EC4}" srcOrd="2" destOrd="0" presId="urn:microsoft.com/office/officeart/2008/layout/NameandTitleOrganizationalChart"/>
    <dgm:cxn modelId="{533D3E7A-4923-447D-9269-8DABB4A3989C}" type="presParOf" srcId="{E8877658-6CE1-4972-AC94-317DBA8C03CF}" destId="{3727410E-D78D-4E92-83E0-9CEC9C00B4FB}" srcOrd="2" destOrd="0" presId="urn:microsoft.com/office/officeart/2008/layout/NameandTitleOrganizationalChart"/>
    <dgm:cxn modelId="{7403FC0D-7917-483A-AED4-C6BE4C2080A5}" type="presParOf" srcId="{E8877658-6CE1-4972-AC94-317DBA8C03CF}" destId="{74255F62-8170-4046-B11F-0275D2F52A00}" srcOrd="3" destOrd="0" presId="urn:microsoft.com/office/officeart/2008/layout/NameandTitleOrganizationalChart"/>
    <dgm:cxn modelId="{C27F0399-0A67-4CDD-B583-DDD0C96939B3}" type="presParOf" srcId="{74255F62-8170-4046-B11F-0275D2F52A00}" destId="{C23E1479-3CFB-4FEF-B54D-3F63EC5DAFDC}" srcOrd="0" destOrd="0" presId="urn:microsoft.com/office/officeart/2008/layout/NameandTitleOrganizationalChart"/>
    <dgm:cxn modelId="{69626B41-F8FC-4932-8842-FA15D0CA224E}" type="presParOf" srcId="{C23E1479-3CFB-4FEF-B54D-3F63EC5DAFDC}" destId="{6EB551F2-9E09-4B67-A28A-1827BCC9AC42}" srcOrd="0" destOrd="0" presId="urn:microsoft.com/office/officeart/2008/layout/NameandTitleOrganizationalChart"/>
    <dgm:cxn modelId="{9D0E4DB3-4F3A-4A7B-8B00-231D347C602B}" type="presParOf" srcId="{C23E1479-3CFB-4FEF-B54D-3F63EC5DAFDC}" destId="{95ABBE5D-C593-4780-A9B1-FD93F52836D0}" srcOrd="1" destOrd="0" presId="urn:microsoft.com/office/officeart/2008/layout/NameandTitleOrganizationalChart"/>
    <dgm:cxn modelId="{F77EB7E8-9712-4816-9E9D-F4AAB1121B29}" type="presParOf" srcId="{C23E1479-3CFB-4FEF-B54D-3F63EC5DAFDC}" destId="{96970E2E-6F24-49BE-B2F6-E49F3112B123}" srcOrd="2" destOrd="0" presId="urn:microsoft.com/office/officeart/2008/layout/NameandTitleOrganizationalChart"/>
    <dgm:cxn modelId="{59C0219A-1FE7-45B1-A685-093B55C1777E}" type="presParOf" srcId="{74255F62-8170-4046-B11F-0275D2F52A00}" destId="{39F10E0E-FBA6-4CE9-ACAB-92D53C554FA8}" srcOrd="1" destOrd="0" presId="urn:microsoft.com/office/officeart/2008/layout/NameandTitleOrganizationalChart"/>
    <dgm:cxn modelId="{C37A3015-15BC-4A75-A8D0-731C790C4C0D}" type="presParOf" srcId="{39F10E0E-FBA6-4CE9-ACAB-92D53C554FA8}" destId="{C648E3DA-0963-4A7C-8083-FFAF639DDE9A}" srcOrd="0" destOrd="0" presId="urn:microsoft.com/office/officeart/2008/layout/NameandTitleOrganizationalChart"/>
    <dgm:cxn modelId="{3F7BE289-A687-4D9D-A079-84BCB9984C02}" type="presParOf" srcId="{39F10E0E-FBA6-4CE9-ACAB-92D53C554FA8}" destId="{5D9BCB8A-3BDE-4B00-81F0-2ECF0A6B547C}" srcOrd="1" destOrd="0" presId="urn:microsoft.com/office/officeart/2008/layout/NameandTitleOrganizationalChart"/>
    <dgm:cxn modelId="{0A716D4B-8782-4D77-A55C-ED5E90C60E66}" type="presParOf" srcId="{5D9BCB8A-3BDE-4B00-81F0-2ECF0A6B547C}" destId="{9162A8CB-ABCE-49C6-BF1A-A10E1F2928A3}" srcOrd="0" destOrd="0" presId="urn:microsoft.com/office/officeart/2008/layout/NameandTitleOrganizationalChart"/>
    <dgm:cxn modelId="{72B4A05E-2DF5-48B3-9F07-F6AFB2CE7D3E}" type="presParOf" srcId="{9162A8CB-ABCE-49C6-BF1A-A10E1F2928A3}" destId="{4EB26314-8238-4575-9D98-9B7FB34DDECE}" srcOrd="0" destOrd="0" presId="urn:microsoft.com/office/officeart/2008/layout/NameandTitleOrganizationalChart"/>
    <dgm:cxn modelId="{F05640DB-DE12-4917-8FAC-ADE52D9E998C}" type="presParOf" srcId="{9162A8CB-ABCE-49C6-BF1A-A10E1F2928A3}" destId="{49ACB350-18B3-47E5-B23F-2D7AAB7DBD60}" srcOrd="1" destOrd="0" presId="urn:microsoft.com/office/officeart/2008/layout/NameandTitleOrganizationalChart"/>
    <dgm:cxn modelId="{A1102D6E-3197-46A6-AD65-540C34089364}" type="presParOf" srcId="{9162A8CB-ABCE-49C6-BF1A-A10E1F2928A3}" destId="{377F3685-7376-4BFE-9247-4674FD21AE2A}" srcOrd="2" destOrd="0" presId="urn:microsoft.com/office/officeart/2008/layout/NameandTitleOrganizationalChart"/>
    <dgm:cxn modelId="{CCFA0807-8B91-44AB-AC0F-58F578581B30}" type="presParOf" srcId="{5D9BCB8A-3BDE-4B00-81F0-2ECF0A6B547C}" destId="{67628173-E5DC-404B-932E-86882041C89D}" srcOrd="1" destOrd="0" presId="urn:microsoft.com/office/officeart/2008/layout/NameandTitleOrganizationalChart"/>
    <dgm:cxn modelId="{995DC98A-F4D7-462E-9D54-898194229970}" type="presParOf" srcId="{5D9BCB8A-3BDE-4B00-81F0-2ECF0A6B547C}" destId="{A7B03DFE-E7E4-4B90-8BD0-916F02A2726A}" srcOrd="2" destOrd="0" presId="urn:microsoft.com/office/officeart/2008/layout/NameandTitleOrganizationalChart"/>
    <dgm:cxn modelId="{6232126B-F407-4706-9CAF-2E3167D1750B}" type="presParOf" srcId="{74255F62-8170-4046-B11F-0275D2F52A00}" destId="{08E71CC9-5EBC-42B9-8C14-7BE1A13FCDAD}" srcOrd="2" destOrd="0" presId="urn:microsoft.com/office/officeart/2008/layout/NameandTitleOrganizationalChart"/>
    <dgm:cxn modelId="{D17BBFFA-E233-4987-9195-6C4988BD5893}" type="presParOf" srcId="{E8877658-6CE1-4972-AC94-317DBA8C03CF}" destId="{F803E013-FC8E-4C60-84D9-F70E4E67553B}" srcOrd="4" destOrd="0" presId="urn:microsoft.com/office/officeart/2008/layout/NameandTitleOrganizationalChart"/>
    <dgm:cxn modelId="{970B8488-5880-4569-AD6E-28F7E2204779}" type="presParOf" srcId="{E8877658-6CE1-4972-AC94-317DBA8C03CF}" destId="{3163EA07-1A99-4202-8647-96ABF519F431}" srcOrd="5" destOrd="0" presId="urn:microsoft.com/office/officeart/2008/layout/NameandTitleOrganizationalChart"/>
    <dgm:cxn modelId="{47D3A756-83BB-4E01-AB04-DDA39BE94442}" type="presParOf" srcId="{3163EA07-1A99-4202-8647-96ABF519F431}" destId="{7BC66ABF-EE93-4CF8-86CF-F844A8FD4997}" srcOrd="0" destOrd="0" presId="urn:microsoft.com/office/officeart/2008/layout/NameandTitleOrganizationalChart"/>
    <dgm:cxn modelId="{04C21FD1-9CD3-40C4-90B6-7EEC4F1FBF40}" type="presParOf" srcId="{7BC66ABF-EE93-4CF8-86CF-F844A8FD4997}" destId="{E753D6BD-DCBE-4646-AED8-A1A8E62BBB3E}" srcOrd="0" destOrd="0" presId="urn:microsoft.com/office/officeart/2008/layout/NameandTitleOrganizationalChart"/>
    <dgm:cxn modelId="{AB225117-5170-4F77-978F-567FE1F38AB4}" type="presParOf" srcId="{7BC66ABF-EE93-4CF8-86CF-F844A8FD4997}" destId="{F7377B62-8CAE-4538-B17A-012E82815EFD}" srcOrd="1" destOrd="0" presId="urn:microsoft.com/office/officeart/2008/layout/NameandTitleOrganizationalChart"/>
    <dgm:cxn modelId="{0BC0786F-ACA6-4E25-8AD0-D69C245212DB}" type="presParOf" srcId="{7BC66ABF-EE93-4CF8-86CF-F844A8FD4997}" destId="{F5A40978-221A-410A-AAB7-E34BB25F2ACE}" srcOrd="2" destOrd="0" presId="urn:microsoft.com/office/officeart/2008/layout/NameandTitleOrganizationalChart"/>
    <dgm:cxn modelId="{8BD54D01-2997-405A-9683-DEBF93A1F2A1}" type="presParOf" srcId="{3163EA07-1A99-4202-8647-96ABF519F431}" destId="{4EFA2242-AE70-46E7-82BC-C4BB79A4B826}" srcOrd="1" destOrd="0" presId="urn:microsoft.com/office/officeart/2008/layout/NameandTitleOrganizationalChart"/>
    <dgm:cxn modelId="{84432685-2C98-4D83-B499-71BD1966386B}" type="presParOf" srcId="{4EFA2242-AE70-46E7-82BC-C4BB79A4B826}" destId="{E308DF45-4143-4B66-B5F4-0CE293D897C1}" srcOrd="0" destOrd="0" presId="urn:microsoft.com/office/officeart/2008/layout/NameandTitleOrganizationalChart"/>
    <dgm:cxn modelId="{60CB9FDF-47AD-4FF8-9A7A-FA2237B1633D}" type="presParOf" srcId="{4EFA2242-AE70-46E7-82BC-C4BB79A4B826}" destId="{742EE466-1055-4BFF-BD06-8C8D4B508033}" srcOrd="1" destOrd="0" presId="urn:microsoft.com/office/officeart/2008/layout/NameandTitleOrganizationalChart"/>
    <dgm:cxn modelId="{308B8E18-D299-4F25-AD76-981F413A837D}" type="presParOf" srcId="{742EE466-1055-4BFF-BD06-8C8D4B508033}" destId="{820ED5A7-E774-4AF1-8D09-0B586162E19A}" srcOrd="0" destOrd="0" presId="urn:microsoft.com/office/officeart/2008/layout/NameandTitleOrganizationalChart"/>
    <dgm:cxn modelId="{8319386A-43FF-4D8B-953C-511DF1ECC0A2}" type="presParOf" srcId="{820ED5A7-E774-4AF1-8D09-0B586162E19A}" destId="{B156059C-0A2A-4180-9DDF-A77937A4108A}" srcOrd="0" destOrd="0" presId="urn:microsoft.com/office/officeart/2008/layout/NameandTitleOrganizationalChart"/>
    <dgm:cxn modelId="{8CF8F572-740F-4CF3-82C7-45EC18D911BD}" type="presParOf" srcId="{820ED5A7-E774-4AF1-8D09-0B586162E19A}" destId="{C3000ABF-27E1-4531-B8CE-8964F4949C83}" srcOrd="1" destOrd="0" presId="urn:microsoft.com/office/officeart/2008/layout/NameandTitleOrganizationalChart"/>
    <dgm:cxn modelId="{C74ED38A-3812-46AB-A487-9C3D126B5444}" type="presParOf" srcId="{820ED5A7-E774-4AF1-8D09-0B586162E19A}" destId="{74D1DE43-9EB7-46B9-B0F5-AEAEA363028C}" srcOrd="2" destOrd="0" presId="urn:microsoft.com/office/officeart/2008/layout/NameandTitleOrganizationalChart"/>
    <dgm:cxn modelId="{7B6183ED-522A-44BF-A215-D45551F6597B}" type="presParOf" srcId="{742EE466-1055-4BFF-BD06-8C8D4B508033}" destId="{43AAF8E0-A1F8-49B2-BF3D-C4E07B03652A}" srcOrd="1" destOrd="0" presId="urn:microsoft.com/office/officeart/2008/layout/NameandTitleOrganizationalChart"/>
    <dgm:cxn modelId="{04C89685-FFEF-4E1D-B04E-2AE5935F0472}" type="presParOf" srcId="{742EE466-1055-4BFF-BD06-8C8D4B508033}" destId="{FBC8C0BC-0D48-415E-B3C1-3198887E2DEE}" srcOrd="2" destOrd="0" presId="urn:microsoft.com/office/officeart/2008/layout/NameandTitleOrganizationalChart"/>
    <dgm:cxn modelId="{E507D83A-0CA0-4CEF-BDF0-3AC5E43264FF}" type="presParOf" srcId="{4EFA2242-AE70-46E7-82BC-C4BB79A4B826}" destId="{AE0A1793-3B48-4D15-8943-1AE6457245A1}" srcOrd="2" destOrd="0" presId="urn:microsoft.com/office/officeart/2008/layout/NameandTitleOrganizationalChart"/>
    <dgm:cxn modelId="{84EB9DF7-397A-4423-9430-70B933A806D6}" type="presParOf" srcId="{4EFA2242-AE70-46E7-82BC-C4BB79A4B826}" destId="{F1F84C27-B353-413B-BAB7-E90E2FA9C15B}" srcOrd="3" destOrd="0" presId="urn:microsoft.com/office/officeart/2008/layout/NameandTitleOrganizationalChart"/>
    <dgm:cxn modelId="{C204FC4D-A619-404C-B935-1E6E93BC8BF1}" type="presParOf" srcId="{F1F84C27-B353-413B-BAB7-E90E2FA9C15B}" destId="{215905FF-FBD9-40E6-AFC0-28352E36CFC2}" srcOrd="0" destOrd="0" presId="urn:microsoft.com/office/officeart/2008/layout/NameandTitleOrganizationalChart"/>
    <dgm:cxn modelId="{64FD1C8A-6BA9-4EBA-BBAF-E84DA7335C73}" type="presParOf" srcId="{215905FF-FBD9-40E6-AFC0-28352E36CFC2}" destId="{C2D4AD61-CCCD-4F17-909C-E9F88D7F44D3}" srcOrd="0" destOrd="0" presId="urn:microsoft.com/office/officeart/2008/layout/NameandTitleOrganizationalChart"/>
    <dgm:cxn modelId="{3ACCF365-A4DF-468F-8BA0-0F2C5B674FBD}" type="presParOf" srcId="{215905FF-FBD9-40E6-AFC0-28352E36CFC2}" destId="{2DB77778-728A-4FA1-BD5A-7F8D06155296}" srcOrd="1" destOrd="0" presId="urn:microsoft.com/office/officeart/2008/layout/NameandTitleOrganizationalChart"/>
    <dgm:cxn modelId="{3F984E91-A233-43B5-BA79-9AF0DE2D7B73}" type="presParOf" srcId="{215905FF-FBD9-40E6-AFC0-28352E36CFC2}" destId="{FEEEB5C9-523C-4760-B4FB-1AC5F26E81B3}" srcOrd="2" destOrd="0" presId="urn:microsoft.com/office/officeart/2008/layout/NameandTitleOrganizationalChart"/>
    <dgm:cxn modelId="{6612661C-40EB-4818-AB95-88BC22DE664A}" type="presParOf" srcId="{F1F84C27-B353-413B-BAB7-E90E2FA9C15B}" destId="{DA37EC98-DAC3-4D87-B295-ABED0FA40F7C}" srcOrd="1" destOrd="0" presId="urn:microsoft.com/office/officeart/2008/layout/NameandTitleOrganizationalChart"/>
    <dgm:cxn modelId="{61FA3137-4B91-4A04-9EF3-8068146BDB06}" type="presParOf" srcId="{F1F84C27-B353-413B-BAB7-E90E2FA9C15B}" destId="{CFF4EF04-0B66-4BB7-8B0B-7756B853CACC}" srcOrd="2" destOrd="0" presId="urn:microsoft.com/office/officeart/2008/layout/NameandTitleOrganizationalChart"/>
    <dgm:cxn modelId="{00F284D8-E7FB-479B-B8CC-0EDDD1DE9310}" type="presParOf" srcId="{3163EA07-1A99-4202-8647-96ABF519F431}" destId="{D2060149-D288-426A-9C61-12E3C4DEADF5}" srcOrd="2" destOrd="0" presId="urn:microsoft.com/office/officeart/2008/layout/NameandTitleOrganizationalChart"/>
    <dgm:cxn modelId="{A6C5FE48-EAFF-4094-BFF0-67FF32A5B197}" type="presParOf" srcId="{E8877658-6CE1-4972-AC94-317DBA8C03CF}" destId="{929EB043-0963-48C4-A582-6C2F1C1BFA5C}" srcOrd="6" destOrd="0" presId="urn:microsoft.com/office/officeart/2008/layout/NameandTitleOrganizationalChart"/>
    <dgm:cxn modelId="{ECE2499C-D5DD-4CF5-B733-C279F866A620}" type="presParOf" srcId="{E8877658-6CE1-4972-AC94-317DBA8C03CF}" destId="{7DB969F8-1575-423E-AA16-B64632112CBE}" srcOrd="7" destOrd="0" presId="urn:microsoft.com/office/officeart/2008/layout/NameandTitleOrganizationalChart"/>
    <dgm:cxn modelId="{2E06E3D2-195A-4253-A5B2-A233178BDE67}" type="presParOf" srcId="{7DB969F8-1575-423E-AA16-B64632112CBE}" destId="{0C6B6AF4-7AC6-4974-9D40-B585CF291ADD}" srcOrd="0" destOrd="0" presId="urn:microsoft.com/office/officeart/2008/layout/NameandTitleOrganizationalChart"/>
    <dgm:cxn modelId="{81C2132B-525A-4ADF-815D-5938D967DEBC}" type="presParOf" srcId="{0C6B6AF4-7AC6-4974-9D40-B585CF291ADD}" destId="{89C4AB79-BB78-46E0-B070-42E83044B92A}" srcOrd="0" destOrd="0" presId="urn:microsoft.com/office/officeart/2008/layout/NameandTitleOrganizationalChart"/>
    <dgm:cxn modelId="{50F1FC49-A1C4-4058-97BF-6A6FCFEC998C}" type="presParOf" srcId="{0C6B6AF4-7AC6-4974-9D40-B585CF291ADD}" destId="{0242EB10-65DD-4EFD-9B62-E6933F25DD0C}" srcOrd="1" destOrd="0" presId="urn:microsoft.com/office/officeart/2008/layout/NameandTitleOrganizationalChart"/>
    <dgm:cxn modelId="{6E7B1E5D-AFD4-4EEF-8F67-F0D27DA34ABB}" type="presParOf" srcId="{0C6B6AF4-7AC6-4974-9D40-B585CF291ADD}" destId="{5BA8548F-0AC8-4E49-A6C3-7AC83690125C}" srcOrd="2" destOrd="0" presId="urn:microsoft.com/office/officeart/2008/layout/NameandTitleOrganizationalChart"/>
    <dgm:cxn modelId="{3DB6BDFC-9C9C-4CA3-8DE6-DA6396E94D1F}" type="presParOf" srcId="{7DB969F8-1575-423E-AA16-B64632112CBE}" destId="{EB2F9CF9-2372-45E7-A938-6C7813914E8A}" srcOrd="1" destOrd="0" presId="urn:microsoft.com/office/officeart/2008/layout/NameandTitleOrganizationalChart"/>
    <dgm:cxn modelId="{10EBD0E7-A544-423E-A9BE-7CB6D5A854A1}" type="presParOf" srcId="{EB2F9CF9-2372-45E7-A938-6C7813914E8A}" destId="{289DA45E-373C-4200-B099-F2BFB3A9968B}" srcOrd="0" destOrd="0" presId="urn:microsoft.com/office/officeart/2008/layout/NameandTitleOrganizationalChart"/>
    <dgm:cxn modelId="{0AD2FBA8-E75B-46FC-A671-9F2C8E00359C}" type="presParOf" srcId="{EB2F9CF9-2372-45E7-A938-6C7813914E8A}" destId="{4250B60B-C5E5-4BDB-AC31-FF34BCED8F8F}" srcOrd="1" destOrd="0" presId="urn:microsoft.com/office/officeart/2008/layout/NameandTitleOrganizationalChart"/>
    <dgm:cxn modelId="{D36199F4-F16D-4A44-BA99-4F72E71BAB6F}" type="presParOf" srcId="{4250B60B-C5E5-4BDB-AC31-FF34BCED8F8F}" destId="{26A76D76-DC4E-4831-83F0-32D917D3E35A}" srcOrd="0" destOrd="0" presId="urn:microsoft.com/office/officeart/2008/layout/NameandTitleOrganizationalChart"/>
    <dgm:cxn modelId="{8308E149-A6EE-47BD-9B13-08D00B41EF23}" type="presParOf" srcId="{26A76D76-DC4E-4831-83F0-32D917D3E35A}" destId="{6B8411EB-AB48-477F-A9C5-A883BE4EA8FB}" srcOrd="0" destOrd="0" presId="urn:microsoft.com/office/officeart/2008/layout/NameandTitleOrganizationalChart"/>
    <dgm:cxn modelId="{C95242BB-C05C-42F6-94E0-DFF7E3EAD4E5}" type="presParOf" srcId="{26A76D76-DC4E-4831-83F0-32D917D3E35A}" destId="{5595E749-9F10-4F13-AB16-54DC75F43837}" srcOrd="1" destOrd="0" presId="urn:microsoft.com/office/officeart/2008/layout/NameandTitleOrganizationalChart"/>
    <dgm:cxn modelId="{62E2A113-BD6D-492A-B10B-9D4A51AF2FB8}" type="presParOf" srcId="{26A76D76-DC4E-4831-83F0-32D917D3E35A}" destId="{B9407270-701C-4ACC-BC9C-EAEF25013AD1}" srcOrd="2" destOrd="0" presId="urn:microsoft.com/office/officeart/2008/layout/NameandTitleOrganizationalChart"/>
    <dgm:cxn modelId="{4ABDE8D5-AF99-403B-91B4-99A1493DFC4E}" type="presParOf" srcId="{4250B60B-C5E5-4BDB-AC31-FF34BCED8F8F}" destId="{B7455A9F-BE90-460C-9808-05206B5794BF}" srcOrd="1" destOrd="0" presId="urn:microsoft.com/office/officeart/2008/layout/NameandTitleOrganizationalChart"/>
    <dgm:cxn modelId="{0115F5AD-5C57-4731-A1FE-0F5564CD2068}" type="presParOf" srcId="{4250B60B-C5E5-4BDB-AC31-FF34BCED8F8F}" destId="{C143AAD8-AD9F-489E-8E40-101580F8B243}" srcOrd="2" destOrd="0" presId="urn:microsoft.com/office/officeart/2008/layout/NameandTitleOrganizationalChart"/>
    <dgm:cxn modelId="{4B445501-5615-4B8D-8D64-AD6AE80BF881}" type="presParOf" srcId="{EB2F9CF9-2372-45E7-A938-6C7813914E8A}" destId="{48F1F5F8-B38B-4274-A345-DBD783C81419}" srcOrd="2" destOrd="0" presId="urn:microsoft.com/office/officeart/2008/layout/NameandTitleOrganizationalChart"/>
    <dgm:cxn modelId="{CD6BDAEC-9F6E-4E8E-B51C-5D1F7369A35E}" type="presParOf" srcId="{EB2F9CF9-2372-45E7-A938-6C7813914E8A}" destId="{5BF377CD-7615-4D74-A2F2-469079BE6CDA}" srcOrd="3" destOrd="0" presId="urn:microsoft.com/office/officeart/2008/layout/NameandTitleOrganizationalChart"/>
    <dgm:cxn modelId="{0E7F379A-7699-4AAA-82FC-F68C77FA00B2}" type="presParOf" srcId="{5BF377CD-7615-4D74-A2F2-469079BE6CDA}" destId="{EE7E9B4E-4CE9-45C3-821E-2515BB63375F}" srcOrd="0" destOrd="0" presId="urn:microsoft.com/office/officeart/2008/layout/NameandTitleOrganizationalChart"/>
    <dgm:cxn modelId="{B0CE4E7B-B28D-4614-AD95-93A9872F92CF}" type="presParOf" srcId="{EE7E9B4E-4CE9-45C3-821E-2515BB63375F}" destId="{40A79170-F732-4490-B159-B72914570E27}" srcOrd="0" destOrd="0" presId="urn:microsoft.com/office/officeart/2008/layout/NameandTitleOrganizationalChart"/>
    <dgm:cxn modelId="{96B933C8-C2EF-4D8A-838B-D86ACFC5EC11}" type="presParOf" srcId="{EE7E9B4E-4CE9-45C3-821E-2515BB63375F}" destId="{E33B9AA0-D50E-469C-8631-A73DDBD09986}" srcOrd="1" destOrd="0" presId="urn:microsoft.com/office/officeart/2008/layout/NameandTitleOrganizationalChart"/>
    <dgm:cxn modelId="{8462B775-9C59-4FAB-91C6-8D4D3FD218B9}" type="presParOf" srcId="{EE7E9B4E-4CE9-45C3-821E-2515BB63375F}" destId="{7741F425-9CBA-4274-8F31-B3C6B24BE55C}" srcOrd="2" destOrd="0" presId="urn:microsoft.com/office/officeart/2008/layout/NameandTitleOrganizationalChart"/>
    <dgm:cxn modelId="{B6209C24-9451-4BEA-AE88-3DBB4D80A6B0}" type="presParOf" srcId="{5BF377CD-7615-4D74-A2F2-469079BE6CDA}" destId="{D464D583-BB49-4191-8D5E-510A75888BDE}" srcOrd="1" destOrd="0" presId="urn:microsoft.com/office/officeart/2008/layout/NameandTitleOrganizationalChart"/>
    <dgm:cxn modelId="{EEC71DF3-64E1-4440-820C-982AE68BEDAA}" type="presParOf" srcId="{5BF377CD-7615-4D74-A2F2-469079BE6CDA}" destId="{CF9A433E-F803-4693-8C6D-518620B39E18}" srcOrd="2" destOrd="0" presId="urn:microsoft.com/office/officeart/2008/layout/NameandTitleOrganizationalChart"/>
    <dgm:cxn modelId="{D098E0BB-5E22-4059-A7BA-73C19850EFCD}" type="presParOf" srcId="{7DB969F8-1575-423E-AA16-B64632112CBE}" destId="{9638A76E-84A2-4D7F-B70E-4AEAD03B079D}" srcOrd="2" destOrd="0" presId="urn:microsoft.com/office/officeart/2008/layout/NameandTitleOrganizationalChart"/>
    <dgm:cxn modelId="{FB3B302F-E285-4DA0-83DC-78AF7D0AA1A7}" type="presParOf" srcId="{F042EC1F-B1D8-42F8-AE80-4DAFE943E45D}" destId="{AB8A5995-AF8C-4B25-9E70-37F87524E306}" srcOrd="2" destOrd="0" presId="urn:microsoft.com/office/officeart/2008/layout/NameandTitleOrganizationalChart"/>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F1F5F8-B38B-4274-A345-DBD783C81419}">
      <dsp:nvSpPr>
        <dsp:cNvPr id="0" name=""/>
        <dsp:cNvSpPr/>
      </dsp:nvSpPr>
      <dsp:spPr>
        <a:xfrm>
          <a:off x="4668115" y="1103194"/>
          <a:ext cx="293259" cy="130779"/>
        </a:xfrm>
        <a:custGeom>
          <a:avLst/>
          <a:gdLst/>
          <a:ahLst/>
          <a:cxnLst/>
          <a:rect l="0" t="0" r="0" b="0"/>
          <a:pathLst>
            <a:path>
              <a:moveTo>
                <a:pt x="0" y="0"/>
              </a:moveTo>
              <a:lnTo>
                <a:pt x="0" y="77964"/>
              </a:lnTo>
              <a:lnTo>
                <a:pt x="293259" y="77964"/>
              </a:lnTo>
              <a:lnTo>
                <a:pt x="293259"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89DA45E-373C-4200-B099-F2BFB3A9968B}">
      <dsp:nvSpPr>
        <dsp:cNvPr id="0" name=""/>
        <dsp:cNvSpPr/>
      </dsp:nvSpPr>
      <dsp:spPr>
        <a:xfrm>
          <a:off x="4374855" y="1103194"/>
          <a:ext cx="293259" cy="130779"/>
        </a:xfrm>
        <a:custGeom>
          <a:avLst/>
          <a:gdLst/>
          <a:ahLst/>
          <a:cxnLst/>
          <a:rect l="0" t="0" r="0" b="0"/>
          <a:pathLst>
            <a:path>
              <a:moveTo>
                <a:pt x="293259" y="0"/>
              </a:moveTo>
              <a:lnTo>
                <a:pt x="293259" y="77964"/>
              </a:lnTo>
              <a:lnTo>
                <a:pt x="0" y="77964"/>
              </a:lnTo>
              <a:lnTo>
                <a:pt x="0"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29EB043-0963-48C4-A582-6C2F1C1BFA5C}">
      <dsp:nvSpPr>
        <dsp:cNvPr id="0" name=""/>
        <dsp:cNvSpPr/>
      </dsp:nvSpPr>
      <dsp:spPr>
        <a:xfrm>
          <a:off x="3201816" y="746066"/>
          <a:ext cx="1466299" cy="130779"/>
        </a:xfrm>
        <a:custGeom>
          <a:avLst/>
          <a:gdLst/>
          <a:ahLst/>
          <a:cxnLst/>
          <a:rect l="0" t="0" r="0" b="0"/>
          <a:pathLst>
            <a:path>
              <a:moveTo>
                <a:pt x="0" y="0"/>
              </a:moveTo>
              <a:lnTo>
                <a:pt x="0" y="77964"/>
              </a:lnTo>
              <a:lnTo>
                <a:pt x="1466299" y="77964"/>
              </a:lnTo>
              <a:lnTo>
                <a:pt x="1466299" y="130779"/>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E0A1793-3B48-4D15-8943-1AE6457245A1}">
      <dsp:nvSpPr>
        <dsp:cNvPr id="0" name=""/>
        <dsp:cNvSpPr/>
      </dsp:nvSpPr>
      <dsp:spPr>
        <a:xfrm>
          <a:off x="3495076" y="1103194"/>
          <a:ext cx="293259" cy="130779"/>
        </a:xfrm>
        <a:custGeom>
          <a:avLst/>
          <a:gdLst/>
          <a:ahLst/>
          <a:cxnLst/>
          <a:rect l="0" t="0" r="0" b="0"/>
          <a:pathLst>
            <a:path>
              <a:moveTo>
                <a:pt x="0" y="0"/>
              </a:moveTo>
              <a:lnTo>
                <a:pt x="0" y="77964"/>
              </a:lnTo>
              <a:lnTo>
                <a:pt x="293259" y="77964"/>
              </a:lnTo>
              <a:lnTo>
                <a:pt x="293259"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308DF45-4143-4B66-B5F4-0CE293D897C1}">
      <dsp:nvSpPr>
        <dsp:cNvPr id="0" name=""/>
        <dsp:cNvSpPr/>
      </dsp:nvSpPr>
      <dsp:spPr>
        <a:xfrm>
          <a:off x="3201816" y="1103194"/>
          <a:ext cx="293259" cy="130779"/>
        </a:xfrm>
        <a:custGeom>
          <a:avLst/>
          <a:gdLst/>
          <a:ahLst/>
          <a:cxnLst/>
          <a:rect l="0" t="0" r="0" b="0"/>
          <a:pathLst>
            <a:path>
              <a:moveTo>
                <a:pt x="293259" y="0"/>
              </a:moveTo>
              <a:lnTo>
                <a:pt x="293259" y="77964"/>
              </a:lnTo>
              <a:lnTo>
                <a:pt x="0" y="77964"/>
              </a:lnTo>
              <a:lnTo>
                <a:pt x="0"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803E013-FC8E-4C60-84D9-F70E4E67553B}">
      <dsp:nvSpPr>
        <dsp:cNvPr id="0" name=""/>
        <dsp:cNvSpPr/>
      </dsp:nvSpPr>
      <dsp:spPr>
        <a:xfrm>
          <a:off x="3201816" y="746066"/>
          <a:ext cx="293259" cy="130779"/>
        </a:xfrm>
        <a:custGeom>
          <a:avLst/>
          <a:gdLst/>
          <a:ahLst/>
          <a:cxnLst/>
          <a:rect l="0" t="0" r="0" b="0"/>
          <a:pathLst>
            <a:path>
              <a:moveTo>
                <a:pt x="0" y="0"/>
              </a:moveTo>
              <a:lnTo>
                <a:pt x="0" y="77964"/>
              </a:lnTo>
              <a:lnTo>
                <a:pt x="293259" y="77964"/>
              </a:lnTo>
              <a:lnTo>
                <a:pt x="293259" y="130779"/>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648E3DA-0963-4A7C-8083-FFAF639DDE9A}">
      <dsp:nvSpPr>
        <dsp:cNvPr id="0" name=""/>
        <dsp:cNvSpPr/>
      </dsp:nvSpPr>
      <dsp:spPr>
        <a:xfrm>
          <a:off x="2569576" y="1103194"/>
          <a:ext cx="91440" cy="130779"/>
        </a:xfrm>
        <a:custGeom>
          <a:avLst/>
          <a:gdLst/>
          <a:ahLst/>
          <a:cxnLst/>
          <a:rect l="0" t="0" r="0" b="0"/>
          <a:pathLst>
            <a:path>
              <a:moveTo>
                <a:pt x="45720" y="0"/>
              </a:moveTo>
              <a:lnTo>
                <a:pt x="45720"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727410E-D78D-4E92-83E0-9CEC9C00B4FB}">
      <dsp:nvSpPr>
        <dsp:cNvPr id="0" name=""/>
        <dsp:cNvSpPr/>
      </dsp:nvSpPr>
      <dsp:spPr>
        <a:xfrm>
          <a:off x="2615296" y="746066"/>
          <a:ext cx="586519" cy="130779"/>
        </a:xfrm>
        <a:custGeom>
          <a:avLst/>
          <a:gdLst/>
          <a:ahLst/>
          <a:cxnLst/>
          <a:rect l="0" t="0" r="0" b="0"/>
          <a:pathLst>
            <a:path>
              <a:moveTo>
                <a:pt x="586519" y="0"/>
              </a:moveTo>
              <a:lnTo>
                <a:pt x="586519" y="77964"/>
              </a:lnTo>
              <a:lnTo>
                <a:pt x="0" y="77964"/>
              </a:lnTo>
              <a:lnTo>
                <a:pt x="0" y="130779"/>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A403F08-BAF8-442D-8753-F3EBF546C49C}">
      <dsp:nvSpPr>
        <dsp:cNvPr id="0" name=""/>
        <dsp:cNvSpPr/>
      </dsp:nvSpPr>
      <dsp:spPr>
        <a:xfrm>
          <a:off x="1802189" y="1085849"/>
          <a:ext cx="226586" cy="148124"/>
        </a:xfrm>
        <a:custGeom>
          <a:avLst/>
          <a:gdLst/>
          <a:ahLst/>
          <a:cxnLst/>
          <a:rect l="0" t="0" r="0" b="0"/>
          <a:pathLst>
            <a:path>
              <a:moveTo>
                <a:pt x="0" y="0"/>
              </a:moveTo>
              <a:lnTo>
                <a:pt x="0" y="77964"/>
              </a:lnTo>
              <a:lnTo>
                <a:pt x="293259" y="77964"/>
              </a:lnTo>
              <a:lnTo>
                <a:pt x="293259"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74DBA97-2714-499E-B89F-5ABD5AEACBC2}">
      <dsp:nvSpPr>
        <dsp:cNvPr id="0" name=""/>
        <dsp:cNvSpPr/>
      </dsp:nvSpPr>
      <dsp:spPr>
        <a:xfrm>
          <a:off x="1442256" y="1085849"/>
          <a:ext cx="359933" cy="148124"/>
        </a:xfrm>
        <a:custGeom>
          <a:avLst/>
          <a:gdLst/>
          <a:ahLst/>
          <a:cxnLst/>
          <a:rect l="0" t="0" r="0" b="0"/>
          <a:pathLst>
            <a:path>
              <a:moveTo>
                <a:pt x="293259" y="0"/>
              </a:moveTo>
              <a:lnTo>
                <a:pt x="293259" y="77964"/>
              </a:lnTo>
              <a:lnTo>
                <a:pt x="0" y="77964"/>
              </a:lnTo>
              <a:lnTo>
                <a:pt x="0"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645B647-B602-4939-B040-7C071E02D2DF}">
      <dsp:nvSpPr>
        <dsp:cNvPr id="0" name=""/>
        <dsp:cNvSpPr/>
      </dsp:nvSpPr>
      <dsp:spPr>
        <a:xfrm>
          <a:off x="1802189" y="746066"/>
          <a:ext cx="1399626" cy="113434"/>
        </a:xfrm>
        <a:custGeom>
          <a:avLst/>
          <a:gdLst/>
          <a:ahLst/>
          <a:cxnLst/>
          <a:rect l="0" t="0" r="0" b="0"/>
          <a:pathLst>
            <a:path>
              <a:moveTo>
                <a:pt x="1466299" y="0"/>
              </a:moveTo>
              <a:lnTo>
                <a:pt x="1466299" y="77964"/>
              </a:lnTo>
              <a:lnTo>
                <a:pt x="0" y="77964"/>
              </a:lnTo>
              <a:lnTo>
                <a:pt x="0" y="130779"/>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37E33BB-AB09-4F49-A50C-95514AD310D6}">
      <dsp:nvSpPr>
        <dsp:cNvPr id="0" name=""/>
        <dsp:cNvSpPr/>
      </dsp:nvSpPr>
      <dsp:spPr>
        <a:xfrm>
          <a:off x="442083" y="1103194"/>
          <a:ext cx="91440" cy="601081"/>
        </a:xfrm>
        <a:custGeom>
          <a:avLst/>
          <a:gdLst/>
          <a:ahLst/>
          <a:cxnLst/>
          <a:rect l="0" t="0" r="0" b="0"/>
          <a:pathLst>
            <a:path>
              <a:moveTo>
                <a:pt x="120393" y="0"/>
              </a:moveTo>
              <a:lnTo>
                <a:pt x="120393" y="601081"/>
              </a:lnTo>
              <a:lnTo>
                <a:pt x="45720" y="60108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10D389E-7F28-408B-870A-A5C46BC84F7E}">
      <dsp:nvSpPr>
        <dsp:cNvPr id="0" name=""/>
        <dsp:cNvSpPr/>
      </dsp:nvSpPr>
      <dsp:spPr>
        <a:xfrm>
          <a:off x="516757" y="1103194"/>
          <a:ext cx="91440" cy="243953"/>
        </a:xfrm>
        <a:custGeom>
          <a:avLst/>
          <a:gdLst/>
          <a:ahLst/>
          <a:cxnLst/>
          <a:rect l="0" t="0" r="0" b="0"/>
          <a:pathLst>
            <a:path>
              <a:moveTo>
                <a:pt x="45720" y="0"/>
              </a:moveTo>
              <a:lnTo>
                <a:pt x="45720" y="243953"/>
              </a:lnTo>
              <a:lnTo>
                <a:pt x="120393" y="243953"/>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6512676-5D6F-4510-815B-90EDB4F1D5B6}">
      <dsp:nvSpPr>
        <dsp:cNvPr id="0" name=""/>
        <dsp:cNvSpPr/>
      </dsp:nvSpPr>
      <dsp:spPr>
        <a:xfrm>
          <a:off x="442083" y="1103194"/>
          <a:ext cx="91440" cy="243953"/>
        </a:xfrm>
        <a:custGeom>
          <a:avLst/>
          <a:gdLst/>
          <a:ahLst/>
          <a:cxnLst/>
          <a:rect l="0" t="0" r="0" b="0"/>
          <a:pathLst>
            <a:path>
              <a:moveTo>
                <a:pt x="120393" y="0"/>
              </a:moveTo>
              <a:lnTo>
                <a:pt x="120393" y="243953"/>
              </a:lnTo>
              <a:lnTo>
                <a:pt x="45720" y="243953"/>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FD48EF8-D2B9-42BB-8746-3F164930D00F}">
      <dsp:nvSpPr>
        <dsp:cNvPr id="0" name=""/>
        <dsp:cNvSpPr/>
      </dsp:nvSpPr>
      <dsp:spPr>
        <a:xfrm>
          <a:off x="781063" y="746066"/>
          <a:ext cx="367933" cy="243953"/>
        </a:xfrm>
        <a:custGeom>
          <a:avLst/>
          <a:gdLst/>
          <a:ahLst/>
          <a:cxnLst/>
          <a:rect l="0" t="0" r="0" b="0"/>
          <a:pathLst>
            <a:path>
              <a:moveTo>
                <a:pt x="367933" y="0"/>
              </a:moveTo>
              <a:lnTo>
                <a:pt x="367933" y="243953"/>
              </a:lnTo>
              <a:lnTo>
                <a:pt x="0" y="24395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24CFD6E-075E-444F-9F62-9F1490DF2660}">
      <dsp:nvSpPr>
        <dsp:cNvPr id="0" name=""/>
        <dsp:cNvSpPr/>
      </dsp:nvSpPr>
      <dsp:spPr>
        <a:xfrm>
          <a:off x="1836426" y="2174579"/>
          <a:ext cx="91440" cy="130779"/>
        </a:xfrm>
        <a:custGeom>
          <a:avLst/>
          <a:gdLst/>
          <a:ahLst/>
          <a:cxnLst/>
          <a:rect l="0" t="0" r="0" b="0"/>
          <a:pathLst>
            <a:path>
              <a:moveTo>
                <a:pt x="45720" y="0"/>
              </a:moveTo>
              <a:lnTo>
                <a:pt x="45720"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96949DA-C9A8-4F0B-A9F0-32E133C242D4}">
      <dsp:nvSpPr>
        <dsp:cNvPr id="0" name=""/>
        <dsp:cNvSpPr/>
      </dsp:nvSpPr>
      <dsp:spPr>
        <a:xfrm>
          <a:off x="1148996" y="746066"/>
          <a:ext cx="733149" cy="1202163"/>
        </a:xfrm>
        <a:custGeom>
          <a:avLst/>
          <a:gdLst/>
          <a:ahLst/>
          <a:cxnLst/>
          <a:rect l="0" t="0" r="0" b="0"/>
          <a:pathLst>
            <a:path>
              <a:moveTo>
                <a:pt x="0" y="0"/>
              </a:moveTo>
              <a:lnTo>
                <a:pt x="0" y="1149349"/>
              </a:lnTo>
              <a:lnTo>
                <a:pt x="733149" y="1149349"/>
              </a:lnTo>
              <a:lnTo>
                <a:pt x="733149" y="120216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C29C61A-2677-41BA-BA41-7872D36FCB8B}">
      <dsp:nvSpPr>
        <dsp:cNvPr id="0" name=""/>
        <dsp:cNvSpPr/>
      </dsp:nvSpPr>
      <dsp:spPr>
        <a:xfrm>
          <a:off x="1002366" y="2174579"/>
          <a:ext cx="293259" cy="130779"/>
        </a:xfrm>
        <a:custGeom>
          <a:avLst/>
          <a:gdLst/>
          <a:ahLst/>
          <a:cxnLst/>
          <a:rect l="0" t="0" r="0" b="0"/>
          <a:pathLst>
            <a:path>
              <a:moveTo>
                <a:pt x="0" y="0"/>
              </a:moveTo>
              <a:lnTo>
                <a:pt x="0" y="77964"/>
              </a:lnTo>
              <a:lnTo>
                <a:pt x="293259" y="77964"/>
              </a:lnTo>
              <a:lnTo>
                <a:pt x="293259"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7C2D818-C15B-441F-A4AF-C8B0A5D811F4}">
      <dsp:nvSpPr>
        <dsp:cNvPr id="0" name=""/>
        <dsp:cNvSpPr/>
      </dsp:nvSpPr>
      <dsp:spPr>
        <a:xfrm>
          <a:off x="709106" y="2174579"/>
          <a:ext cx="293259" cy="130779"/>
        </a:xfrm>
        <a:custGeom>
          <a:avLst/>
          <a:gdLst/>
          <a:ahLst/>
          <a:cxnLst/>
          <a:rect l="0" t="0" r="0" b="0"/>
          <a:pathLst>
            <a:path>
              <a:moveTo>
                <a:pt x="293259" y="0"/>
              </a:moveTo>
              <a:lnTo>
                <a:pt x="293259" y="77964"/>
              </a:lnTo>
              <a:lnTo>
                <a:pt x="0" y="77964"/>
              </a:lnTo>
              <a:lnTo>
                <a:pt x="0" y="130779"/>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C5060EC-A119-40F9-9A1E-B99E2BD81255}">
      <dsp:nvSpPr>
        <dsp:cNvPr id="0" name=""/>
        <dsp:cNvSpPr/>
      </dsp:nvSpPr>
      <dsp:spPr>
        <a:xfrm>
          <a:off x="1002366" y="746066"/>
          <a:ext cx="146629" cy="1202163"/>
        </a:xfrm>
        <a:custGeom>
          <a:avLst/>
          <a:gdLst/>
          <a:ahLst/>
          <a:cxnLst/>
          <a:rect l="0" t="0" r="0" b="0"/>
          <a:pathLst>
            <a:path>
              <a:moveTo>
                <a:pt x="146629" y="0"/>
              </a:moveTo>
              <a:lnTo>
                <a:pt x="146629" y="1149349"/>
              </a:lnTo>
              <a:lnTo>
                <a:pt x="0" y="1149349"/>
              </a:lnTo>
              <a:lnTo>
                <a:pt x="0" y="120216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A142D24-22F1-4392-8F8F-A71ACBD04FC0}">
      <dsp:nvSpPr>
        <dsp:cNvPr id="0" name=""/>
        <dsp:cNvSpPr/>
      </dsp:nvSpPr>
      <dsp:spPr>
        <a:xfrm>
          <a:off x="415847" y="746066"/>
          <a:ext cx="733149" cy="1202163"/>
        </a:xfrm>
        <a:custGeom>
          <a:avLst/>
          <a:gdLst/>
          <a:ahLst/>
          <a:cxnLst/>
          <a:rect l="0" t="0" r="0" b="0"/>
          <a:pathLst>
            <a:path>
              <a:moveTo>
                <a:pt x="733149" y="0"/>
              </a:moveTo>
              <a:lnTo>
                <a:pt x="733149" y="1149349"/>
              </a:lnTo>
              <a:lnTo>
                <a:pt x="0" y="1149349"/>
              </a:lnTo>
              <a:lnTo>
                <a:pt x="0" y="120216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B07A730-44F5-49FD-8508-4D334FCBC0F5}">
      <dsp:nvSpPr>
        <dsp:cNvPr id="0" name=""/>
        <dsp:cNvSpPr/>
      </dsp:nvSpPr>
      <dsp:spPr>
        <a:xfrm>
          <a:off x="930410" y="519717"/>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Διονύσης-Όλγα</a:t>
          </a:r>
        </a:p>
      </dsp:txBody>
      <dsp:txXfrm>
        <a:off x="930410" y="519717"/>
        <a:ext cx="437173" cy="226348"/>
      </dsp:txXfrm>
    </dsp:sp>
    <dsp:sp modelId="{398479BB-8262-496D-848C-844A591ABAA1}">
      <dsp:nvSpPr>
        <dsp:cNvPr id="0" name=""/>
        <dsp:cNvSpPr/>
      </dsp:nvSpPr>
      <dsp:spPr>
        <a:xfrm>
          <a:off x="1017844" y="695766"/>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017844" y="695766"/>
        <a:ext cx="393455" cy="75449"/>
      </dsp:txXfrm>
    </dsp:sp>
    <dsp:sp modelId="{C137FBEE-E228-459C-9D30-C1F2CBE87E53}">
      <dsp:nvSpPr>
        <dsp:cNvPr id="0" name=""/>
        <dsp:cNvSpPr/>
      </dsp:nvSpPr>
      <dsp:spPr>
        <a:xfrm>
          <a:off x="197260" y="1948230"/>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Φλωρίκα</a:t>
          </a:r>
        </a:p>
      </dsp:txBody>
      <dsp:txXfrm>
        <a:off x="197260" y="1948230"/>
        <a:ext cx="437173" cy="226348"/>
      </dsp:txXfrm>
    </dsp:sp>
    <dsp:sp modelId="{35BC14AB-C33C-47F0-A214-1881AFEF3FB9}">
      <dsp:nvSpPr>
        <dsp:cNvPr id="0" name=""/>
        <dsp:cNvSpPr/>
      </dsp:nvSpPr>
      <dsp:spPr>
        <a:xfrm>
          <a:off x="284695" y="2124279"/>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284695" y="2124279"/>
        <a:ext cx="393455" cy="75449"/>
      </dsp:txXfrm>
    </dsp:sp>
    <dsp:sp modelId="{5B837CA3-3E4D-433A-A65F-6EA20A518B5D}">
      <dsp:nvSpPr>
        <dsp:cNvPr id="0" name=""/>
        <dsp:cNvSpPr/>
      </dsp:nvSpPr>
      <dsp:spPr>
        <a:xfrm>
          <a:off x="783780" y="1948230"/>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Κατερίνα</a:t>
          </a:r>
        </a:p>
      </dsp:txBody>
      <dsp:txXfrm>
        <a:off x="783780" y="1948230"/>
        <a:ext cx="437173" cy="226348"/>
      </dsp:txXfrm>
    </dsp:sp>
    <dsp:sp modelId="{3D136CC5-CE37-451D-BA48-2CFE2A5E18EC}">
      <dsp:nvSpPr>
        <dsp:cNvPr id="0" name=""/>
        <dsp:cNvSpPr/>
      </dsp:nvSpPr>
      <dsp:spPr>
        <a:xfrm>
          <a:off x="871214" y="2124279"/>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871214" y="2124279"/>
        <a:ext cx="393455" cy="75449"/>
      </dsp:txXfrm>
    </dsp:sp>
    <dsp:sp modelId="{2E40CE77-F2CE-4A0D-ADFC-A0044C70EFF0}">
      <dsp:nvSpPr>
        <dsp:cNvPr id="0" name=""/>
        <dsp:cNvSpPr/>
      </dsp:nvSpPr>
      <dsp:spPr>
        <a:xfrm>
          <a:off x="490520" y="2305358"/>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Διονύσης</a:t>
          </a:r>
        </a:p>
      </dsp:txBody>
      <dsp:txXfrm>
        <a:off x="490520" y="2305358"/>
        <a:ext cx="437173" cy="226348"/>
      </dsp:txXfrm>
    </dsp:sp>
    <dsp:sp modelId="{3271F0B3-1535-416A-817F-FB7D902F73DC}">
      <dsp:nvSpPr>
        <dsp:cNvPr id="0" name=""/>
        <dsp:cNvSpPr/>
      </dsp:nvSpPr>
      <dsp:spPr>
        <a:xfrm>
          <a:off x="577955" y="2481407"/>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577955" y="2481407"/>
        <a:ext cx="393455" cy="75449"/>
      </dsp:txXfrm>
    </dsp:sp>
    <dsp:sp modelId="{8569C233-5774-4413-87E5-C52A27DE55C8}">
      <dsp:nvSpPr>
        <dsp:cNvPr id="0" name=""/>
        <dsp:cNvSpPr/>
      </dsp:nvSpPr>
      <dsp:spPr>
        <a:xfrm>
          <a:off x="1077040" y="2305358"/>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Κώστας</a:t>
          </a:r>
        </a:p>
      </dsp:txBody>
      <dsp:txXfrm>
        <a:off x="1077040" y="2305358"/>
        <a:ext cx="437173" cy="226348"/>
      </dsp:txXfrm>
    </dsp:sp>
    <dsp:sp modelId="{EC57B39B-A2F1-4C55-B7AC-EF350D31B19D}">
      <dsp:nvSpPr>
        <dsp:cNvPr id="0" name=""/>
        <dsp:cNvSpPr/>
      </dsp:nvSpPr>
      <dsp:spPr>
        <a:xfrm>
          <a:off x="1164474" y="2481407"/>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164474" y="2481407"/>
        <a:ext cx="393455" cy="75449"/>
      </dsp:txXfrm>
    </dsp:sp>
    <dsp:sp modelId="{52D2F354-D22B-4711-BA2A-7A33FD4E0295}">
      <dsp:nvSpPr>
        <dsp:cNvPr id="0" name=""/>
        <dsp:cNvSpPr/>
      </dsp:nvSpPr>
      <dsp:spPr>
        <a:xfrm>
          <a:off x="1663560" y="1948230"/>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Μαρία</a:t>
          </a:r>
        </a:p>
      </dsp:txBody>
      <dsp:txXfrm>
        <a:off x="1663560" y="1948230"/>
        <a:ext cx="437173" cy="226348"/>
      </dsp:txXfrm>
    </dsp:sp>
    <dsp:sp modelId="{C865BE17-547B-4832-B166-800ABC7194F6}">
      <dsp:nvSpPr>
        <dsp:cNvPr id="0" name=""/>
        <dsp:cNvSpPr/>
      </dsp:nvSpPr>
      <dsp:spPr>
        <a:xfrm>
          <a:off x="1750994" y="2124279"/>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750994" y="2124279"/>
        <a:ext cx="393455" cy="75449"/>
      </dsp:txXfrm>
    </dsp:sp>
    <dsp:sp modelId="{CAA92DD0-792F-460F-B3F2-E8512044751E}">
      <dsp:nvSpPr>
        <dsp:cNvPr id="0" name=""/>
        <dsp:cNvSpPr/>
      </dsp:nvSpPr>
      <dsp:spPr>
        <a:xfrm>
          <a:off x="1663560" y="2305358"/>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Μαρίνα</a:t>
          </a:r>
        </a:p>
      </dsp:txBody>
      <dsp:txXfrm>
        <a:off x="1663560" y="2305358"/>
        <a:ext cx="437173" cy="226348"/>
      </dsp:txXfrm>
    </dsp:sp>
    <dsp:sp modelId="{B908A716-831D-486E-B15F-A791740DD8F2}">
      <dsp:nvSpPr>
        <dsp:cNvPr id="0" name=""/>
        <dsp:cNvSpPr/>
      </dsp:nvSpPr>
      <dsp:spPr>
        <a:xfrm>
          <a:off x="1750994" y="2481407"/>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750994" y="2481407"/>
        <a:ext cx="393455" cy="75449"/>
      </dsp:txXfrm>
    </dsp:sp>
    <dsp:sp modelId="{FFA2648C-DBD5-4744-AA7C-DB04AA767A8D}">
      <dsp:nvSpPr>
        <dsp:cNvPr id="0" name=""/>
        <dsp:cNvSpPr/>
      </dsp:nvSpPr>
      <dsp:spPr>
        <a:xfrm>
          <a:off x="343890" y="876845"/>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Αναστασια</a:t>
          </a:r>
        </a:p>
      </dsp:txBody>
      <dsp:txXfrm>
        <a:off x="343890" y="876845"/>
        <a:ext cx="437173" cy="226348"/>
      </dsp:txXfrm>
    </dsp:sp>
    <dsp:sp modelId="{9CF0D502-6059-4D6A-828E-F544A9C0580D}">
      <dsp:nvSpPr>
        <dsp:cNvPr id="0" name=""/>
        <dsp:cNvSpPr/>
      </dsp:nvSpPr>
      <dsp:spPr>
        <a:xfrm>
          <a:off x="431325" y="1052895"/>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431325" y="1052895"/>
        <a:ext cx="393455" cy="75449"/>
      </dsp:txXfrm>
    </dsp:sp>
    <dsp:sp modelId="{3B26D61C-156C-4982-BC3A-1C96379E5599}">
      <dsp:nvSpPr>
        <dsp:cNvPr id="0" name=""/>
        <dsp:cNvSpPr/>
      </dsp:nvSpPr>
      <dsp:spPr>
        <a:xfrm>
          <a:off x="50630"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Σωτήρης</a:t>
          </a:r>
        </a:p>
      </dsp:txBody>
      <dsp:txXfrm>
        <a:off x="50630" y="1233974"/>
        <a:ext cx="437173" cy="226348"/>
      </dsp:txXfrm>
    </dsp:sp>
    <dsp:sp modelId="{CABF0102-C9A5-499F-B3FF-B383F49792F1}">
      <dsp:nvSpPr>
        <dsp:cNvPr id="0" name=""/>
        <dsp:cNvSpPr/>
      </dsp:nvSpPr>
      <dsp:spPr>
        <a:xfrm>
          <a:off x="138065"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38065" y="1410023"/>
        <a:ext cx="393455" cy="75449"/>
      </dsp:txXfrm>
    </dsp:sp>
    <dsp:sp modelId="{5B533E66-4D29-4061-BC46-F1B06C56837E}">
      <dsp:nvSpPr>
        <dsp:cNvPr id="0" name=""/>
        <dsp:cNvSpPr/>
      </dsp:nvSpPr>
      <dsp:spPr>
        <a:xfrm>
          <a:off x="637150"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Διονύσης</a:t>
          </a:r>
        </a:p>
      </dsp:txBody>
      <dsp:txXfrm>
        <a:off x="637150" y="1233974"/>
        <a:ext cx="437173" cy="226348"/>
      </dsp:txXfrm>
    </dsp:sp>
    <dsp:sp modelId="{CB68F5DE-8BBC-4655-ADFB-AE48DB674776}">
      <dsp:nvSpPr>
        <dsp:cNvPr id="0" name=""/>
        <dsp:cNvSpPr/>
      </dsp:nvSpPr>
      <dsp:spPr>
        <a:xfrm>
          <a:off x="724585"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724585" y="1410023"/>
        <a:ext cx="393455" cy="75449"/>
      </dsp:txXfrm>
    </dsp:sp>
    <dsp:sp modelId="{265EA4C2-3F45-484D-8E3F-31395D3FDE72}">
      <dsp:nvSpPr>
        <dsp:cNvPr id="0" name=""/>
        <dsp:cNvSpPr/>
      </dsp:nvSpPr>
      <dsp:spPr>
        <a:xfrm>
          <a:off x="50630" y="1591102"/>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Νίνα</a:t>
          </a:r>
        </a:p>
      </dsp:txBody>
      <dsp:txXfrm>
        <a:off x="50630" y="1591102"/>
        <a:ext cx="437173" cy="226348"/>
      </dsp:txXfrm>
    </dsp:sp>
    <dsp:sp modelId="{4A5BAB78-6142-435C-B376-097EBD14E939}">
      <dsp:nvSpPr>
        <dsp:cNvPr id="0" name=""/>
        <dsp:cNvSpPr/>
      </dsp:nvSpPr>
      <dsp:spPr>
        <a:xfrm>
          <a:off x="138065" y="1767151"/>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38065" y="1767151"/>
        <a:ext cx="393455" cy="75449"/>
      </dsp:txXfrm>
    </dsp:sp>
    <dsp:sp modelId="{AB686811-D45D-45DF-97FB-DD006AC64CFA}">
      <dsp:nvSpPr>
        <dsp:cNvPr id="0" name=""/>
        <dsp:cNvSpPr/>
      </dsp:nvSpPr>
      <dsp:spPr>
        <a:xfrm>
          <a:off x="2983229" y="519717"/>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Νίκος-Μαρία</a:t>
          </a:r>
        </a:p>
      </dsp:txBody>
      <dsp:txXfrm>
        <a:off x="2983229" y="519717"/>
        <a:ext cx="437173" cy="226348"/>
      </dsp:txXfrm>
    </dsp:sp>
    <dsp:sp modelId="{27E7D4E8-E29E-4D5B-987F-CCAD58873030}">
      <dsp:nvSpPr>
        <dsp:cNvPr id="0" name=""/>
        <dsp:cNvSpPr/>
      </dsp:nvSpPr>
      <dsp:spPr>
        <a:xfrm>
          <a:off x="3070664" y="695766"/>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3070664" y="695766"/>
        <a:ext cx="393455" cy="75449"/>
      </dsp:txXfrm>
    </dsp:sp>
    <dsp:sp modelId="{F417194D-55F2-4DB2-B5B5-65BDAC21FE74}">
      <dsp:nvSpPr>
        <dsp:cNvPr id="0" name=""/>
        <dsp:cNvSpPr/>
      </dsp:nvSpPr>
      <dsp:spPr>
        <a:xfrm>
          <a:off x="1583603" y="859500"/>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Βασιλική</a:t>
          </a:r>
        </a:p>
      </dsp:txBody>
      <dsp:txXfrm>
        <a:off x="1583603" y="859500"/>
        <a:ext cx="437173" cy="226348"/>
      </dsp:txXfrm>
    </dsp:sp>
    <dsp:sp modelId="{D81D1A51-5978-47F0-8EE1-DFC3D3AC1697}">
      <dsp:nvSpPr>
        <dsp:cNvPr id="0" name=""/>
        <dsp:cNvSpPr/>
      </dsp:nvSpPr>
      <dsp:spPr>
        <a:xfrm>
          <a:off x="1604364" y="1052895"/>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604364" y="1052895"/>
        <a:ext cx="393455" cy="75449"/>
      </dsp:txXfrm>
    </dsp:sp>
    <dsp:sp modelId="{FDD91908-C766-439C-BE26-A06E916DABCE}">
      <dsp:nvSpPr>
        <dsp:cNvPr id="0" name=""/>
        <dsp:cNvSpPr/>
      </dsp:nvSpPr>
      <dsp:spPr>
        <a:xfrm>
          <a:off x="1223670"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Άκης</a:t>
          </a:r>
        </a:p>
      </dsp:txBody>
      <dsp:txXfrm>
        <a:off x="1223670" y="1233974"/>
        <a:ext cx="437173" cy="226348"/>
      </dsp:txXfrm>
    </dsp:sp>
    <dsp:sp modelId="{69B17998-0C60-42F3-B035-0956F670B96B}">
      <dsp:nvSpPr>
        <dsp:cNvPr id="0" name=""/>
        <dsp:cNvSpPr/>
      </dsp:nvSpPr>
      <dsp:spPr>
        <a:xfrm>
          <a:off x="1311104"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311104" y="1410023"/>
        <a:ext cx="393455" cy="75449"/>
      </dsp:txXfrm>
    </dsp:sp>
    <dsp:sp modelId="{D0ED313F-59F0-4920-9095-E6BFCEC5C2EA}">
      <dsp:nvSpPr>
        <dsp:cNvPr id="0" name=""/>
        <dsp:cNvSpPr/>
      </dsp:nvSpPr>
      <dsp:spPr>
        <a:xfrm>
          <a:off x="1810190"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Νίκος</a:t>
          </a:r>
        </a:p>
      </dsp:txBody>
      <dsp:txXfrm>
        <a:off x="1810190" y="1233974"/>
        <a:ext cx="437173" cy="226348"/>
      </dsp:txXfrm>
    </dsp:sp>
    <dsp:sp modelId="{DF3F65E6-F974-4F5A-BF7C-08CBB96D998F}">
      <dsp:nvSpPr>
        <dsp:cNvPr id="0" name=""/>
        <dsp:cNvSpPr/>
      </dsp:nvSpPr>
      <dsp:spPr>
        <a:xfrm>
          <a:off x="1897624"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1897624" y="1410023"/>
        <a:ext cx="393455" cy="75449"/>
      </dsp:txXfrm>
    </dsp:sp>
    <dsp:sp modelId="{6EB551F2-9E09-4B67-A28A-1827BCC9AC42}">
      <dsp:nvSpPr>
        <dsp:cNvPr id="0" name=""/>
        <dsp:cNvSpPr/>
      </dsp:nvSpPr>
      <dsp:spPr>
        <a:xfrm>
          <a:off x="2396709" y="876845"/>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Κώστας</a:t>
          </a:r>
        </a:p>
      </dsp:txBody>
      <dsp:txXfrm>
        <a:off x="2396709" y="876845"/>
        <a:ext cx="437173" cy="226348"/>
      </dsp:txXfrm>
    </dsp:sp>
    <dsp:sp modelId="{95ABBE5D-C593-4780-A9B1-FD93F52836D0}">
      <dsp:nvSpPr>
        <dsp:cNvPr id="0" name=""/>
        <dsp:cNvSpPr/>
      </dsp:nvSpPr>
      <dsp:spPr>
        <a:xfrm>
          <a:off x="2484144" y="1052895"/>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2484144" y="1052895"/>
        <a:ext cx="393455" cy="75449"/>
      </dsp:txXfrm>
    </dsp:sp>
    <dsp:sp modelId="{4EB26314-8238-4575-9D98-9B7FB34DDECE}">
      <dsp:nvSpPr>
        <dsp:cNvPr id="0" name=""/>
        <dsp:cNvSpPr/>
      </dsp:nvSpPr>
      <dsp:spPr>
        <a:xfrm>
          <a:off x="2396709"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Μαρίνα</a:t>
          </a:r>
        </a:p>
      </dsp:txBody>
      <dsp:txXfrm>
        <a:off x="2396709" y="1233974"/>
        <a:ext cx="437173" cy="226348"/>
      </dsp:txXfrm>
    </dsp:sp>
    <dsp:sp modelId="{49ACB350-18B3-47E5-B23F-2D7AAB7DBD60}">
      <dsp:nvSpPr>
        <dsp:cNvPr id="0" name=""/>
        <dsp:cNvSpPr/>
      </dsp:nvSpPr>
      <dsp:spPr>
        <a:xfrm>
          <a:off x="2484144"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2484144" y="1410023"/>
        <a:ext cx="393455" cy="75449"/>
      </dsp:txXfrm>
    </dsp:sp>
    <dsp:sp modelId="{E753D6BD-DCBE-4646-AED8-A1A8E62BBB3E}">
      <dsp:nvSpPr>
        <dsp:cNvPr id="0" name=""/>
        <dsp:cNvSpPr/>
      </dsp:nvSpPr>
      <dsp:spPr>
        <a:xfrm>
          <a:off x="3276489" y="876845"/>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Αθανασία</a:t>
          </a:r>
        </a:p>
      </dsp:txBody>
      <dsp:txXfrm>
        <a:off x="3276489" y="876845"/>
        <a:ext cx="437173" cy="226348"/>
      </dsp:txXfrm>
    </dsp:sp>
    <dsp:sp modelId="{F7377B62-8CAE-4538-B17A-012E82815EFD}">
      <dsp:nvSpPr>
        <dsp:cNvPr id="0" name=""/>
        <dsp:cNvSpPr/>
      </dsp:nvSpPr>
      <dsp:spPr>
        <a:xfrm>
          <a:off x="3363924" y="1052895"/>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3363924" y="1052895"/>
        <a:ext cx="393455" cy="75449"/>
      </dsp:txXfrm>
    </dsp:sp>
    <dsp:sp modelId="{B156059C-0A2A-4180-9DDF-A77937A4108A}">
      <dsp:nvSpPr>
        <dsp:cNvPr id="0" name=""/>
        <dsp:cNvSpPr/>
      </dsp:nvSpPr>
      <dsp:spPr>
        <a:xfrm>
          <a:off x="2983229"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Ρένα</a:t>
          </a:r>
        </a:p>
      </dsp:txBody>
      <dsp:txXfrm>
        <a:off x="2983229" y="1233974"/>
        <a:ext cx="437173" cy="226348"/>
      </dsp:txXfrm>
    </dsp:sp>
    <dsp:sp modelId="{C3000ABF-27E1-4531-B8CE-8964F4949C83}">
      <dsp:nvSpPr>
        <dsp:cNvPr id="0" name=""/>
        <dsp:cNvSpPr/>
      </dsp:nvSpPr>
      <dsp:spPr>
        <a:xfrm>
          <a:off x="3070664"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3070664" y="1410023"/>
        <a:ext cx="393455" cy="75449"/>
      </dsp:txXfrm>
    </dsp:sp>
    <dsp:sp modelId="{C2D4AD61-CCCD-4F17-909C-E9F88D7F44D3}">
      <dsp:nvSpPr>
        <dsp:cNvPr id="0" name=""/>
        <dsp:cNvSpPr/>
      </dsp:nvSpPr>
      <dsp:spPr>
        <a:xfrm>
          <a:off x="3569749"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Μαρία</a:t>
          </a:r>
        </a:p>
      </dsp:txBody>
      <dsp:txXfrm>
        <a:off x="3569749" y="1233974"/>
        <a:ext cx="437173" cy="226348"/>
      </dsp:txXfrm>
    </dsp:sp>
    <dsp:sp modelId="{2DB77778-728A-4FA1-BD5A-7F8D06155296}">
      <dsp:nvSpPr>
        <dsp:cNvPr id="0" name=""/>
        <dsp:cNvSpPr/>
      </dsp:nvSpPr>
      <dsp:spPr>
        <a:xfrm>
          <a:off x="3657184"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3657184" y="1410023"/>
        <a:ext cx="393455" cy="75449"/>
      </dsp:txXfrm>
    </dsp:sp>
    <dsp:sp modelId="{89C4AB79-BB78-46E0-B070-42E83044B92A}">
      <dsp:nvSpPr>
        <dsp:cNvPr id="0" name=""/>
        <dsp:cNvSpPr/>
      </dsp:nvSpPr>
      <dsp:spPr>
        <a:xfrm>
          <a:off x="4449529" y="876845"/>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Παρασκεύη</a:t>
          </a:r>
        </a:p>
      </dsp:txBody>
      <dsp:txXfrm>
        <a:off x="4449529" y="876845"/>
        <a:ext cx="437173" cy="226348"/>
      </dsp:txXfrm>
    </dsp:sp>
    <dsp:sp modelId="{0242EB10-65DD-4EFD-9B62-E6933F25DD0C}">
      <dsp:nvSpPr>
        <dsp:cNvPr id="0" name=""/>
        <dsp:cNvSpPr/>
      </dsp:nvSpPr>
      <dsp:spPr>
        <a:xfrm>
          <a:off x="4536963" y="1052895"/>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4536963" y="1052895"/>
        <a:ext cx="393455" cy="75449"/>
      </dsp:txXfrm>
    </dsp:sp>
    <dsp:sp modelId="{6B8411EB-AB48-477F-A9C5-A883BE4EA8FB}">
      <dsp:nvSpPr>
        <dsp:cNvPr id="0" name=""/>
        <dsp:cNvSpPr/>
      </dsp:nvSpPr>
      <dsp:spPr>
        <a:xfrm>
          <a:off x="4156269"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Ερασμία</a:t>
          </a:r>
        </a:p>
      </dsp:txBody>
      <dsp:txXfrm>
        <a:off x="4156269" y="1233974"/>
        <a:ext cx="437173" cy="226348"/>
      </dsp:txXfrm>
    </dsp:sp>
    <dsp:sp modelId="{5595E749-9F10-4F13-AB16-54DC75F43837}">
      <dsp:nvSpPr>
        <dsp:cNvPr id="0" name=""/>
        <dsp:cNvSpPr/>
      </dsp:nvSpPr>
      <dsp:spPr>
        <a:xfrm>
          <a:off x="4243703"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4243703" y="1410023"/>
        <a:ext cx="393455" cy="75449"/>
      </dsp:txXfrm>
    </dsp:sp>
    <dsp:sp modelId="{40A79170-F732-4490-B159-B72914570E27}">
      <dsp:nvSpPr>
        <dsp:cNvPr id="0" name=""/>
        <dsp:cNvSpPr/>
      </dsp:nvSpPr>
      <dsp:spPr>
        <a:xfrm>
          <a:off x="4742789" y="1233974"/>
          <a:ext cx="437173" cy="2263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1940" numCol="1" spcCol="1270" anchor="ctr" anchorCtr="0">
          <a:noAutofit/>
        </a:bodyPr>
        <a:lstStyle/>
        <a:p>
          <a:pPr marL="0" lvl="0" indent="0" algn="ctr" defTabSz="266700">
            <a:lnSpc>
              <a:spcPct val="90000"/>
            </a:lnSpc>
            <a:spcBef>
              <a:spcPct val="0"/>
            </a:spcBef>
            <a:spcAft>
              <a:spcPct val="35000"/>
            </a:spcAft>
            <a:buNone/>
          </a:pPr>
          <a:r>
            <a:rPr lang="el-GR" sz="600" kern="1200">
              <a:solidFill>
                <a:sysClr val="window" lastClr="FFFFFF"/>
              </a:solidFill>
              <a:latin typeface="Calibri"/>
              <a:ea typeface="+mn-ea"/>
              <a:cs typeface="+mn-cs"/>
            </a:rPr>
            <a:t>Γιώργος</a:t>
          </a:r>
        </a:p>
      </dsp:txBody>
      <dsp:txXfrm>
        <a:off x="4742789" y="1233974"/>
        <a:ext cx="437173" cy="226348"/>
      </dsp:txXfrm>
    </dsp:sp>
    <dsp:sp modelId="{E33B9AA0-D50E-469C-8631-A73DDBD09986}">
      <dsp:nvSpPr>
        <dsp:cNvPr id="0" name=""/>
        <dsp:cNvSpPr/>
      </dsp:nvSpPr>
      <dsp:spPr>
        <a:xfrm>
          <a:off x="4830223" y="1410023"/>
          <a:ext cx="393455" cy="75449"/>
        </a:xfrm>
        <a:prstGeom prst="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marL="0" lvl="0" indent="0" algn="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a:ea typeface="+mn-ea"/>
            <a:cs typeface="+mn-cs"/>
          </a:endParaRPr>
        </a:p>
      </dsp:txBody>
      <dsp:txXfrm>
        <a:off x="4830223" y="1410023"/>
        <a:ext cx="393455" cy="75449"/>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C64C37-0F33-4D69-8769-AEA584FC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1654</Words>
  <Characters>8933</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1 Εργαστηριακή Άσκηση</vt:lpstr>
    </vt:vector>
  </TitlesOfParts>
  <Company>ΠΑΙΔΑΓΩΓΙΚΟ, ΤΜΗΜΑ ΔΗΜΟΤΙΚΗΣ ΕΚΠΑΙΔΕΥΣΗΣ.</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Εργαστηριακή Άσκηση</dc:title>
  <dc:subject>ΜΑΘΗΜΑ: ΠΛΗΡΟΦΟΡΙΚΗ ΚΑΙ ΝΕΕΣ ΤΕΧΝΟΛΟΓΙΕΣ ΣΤΗΝ ΕΚΠΑΙΔΕΥΣΗ</dc:subject>
  <dc:creator>ΤΖΟΥΝΟΠΟΥΛΟΥ ΜΑΡΙΝΑ, 3893.</dc:creator>
  <cp:keywords/>
  <dc:description/>
  <cp:lastModifiedBy>tseche</cp:lastModifiedBy>
  <cp:revision>16</cp:revision>
  <dcterms:created xsi:type="dcterms:W3CDTF">2018-03-26T22:12:00Z</dcterms:created>
  <dcterms:modified xsi:type="dcterms:W3CDTF">2018-03-27T15:33:00Z</dcterms:modified>
</cp:coreProperties>
</file>